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EEBAF" w14:textId="11233DED" w:rsidR="00744EDA" w:rsidRDefault="00744EDA" w:rsidP="00744EDA">
      <w:pPr>
        <w:pStyle w:val="NoSpacing"/>
        <w:rPr>
          <w:ins w:id="0" w:author="Brindusa Bordeianu" w:date="2025-09-26T11:04:00Z" w16du:dateUtc="2025-09-26T08:04:00Z"/>
          <w:b/>
          <w:bCs/>
          <w:lang w:val="it-IT"/>
        </w:rPr>
      </w:pPr>
      <w:r w:rsidRPr="00744EDA">
        <w:rPr>
          <w:b/>
        </w:rPr>
        <w:t xml:space="preserve">Anexa 3 </w:t>
      </w:r>
      <w:r w:rsidRPr="00744EDA">
        <w:rPr>
          <w:b/>
          <w:bCs/>
          <w:lang w:val="it-IT"/>
        </w:rPr>
        <w:t xml:space="preserve">la Ghidul Solicitantului - pentru acțiunea </w:t>
      </w:r>
      <w:r w:rsidR="00425051" w:rsidRPr="00425051">
        <w:rPr>
          <w:b/>
          <w:bCs/>
          <w:lang w:val="it-IT"/>
        </w:rPr>
        <w:t xml:space="preserve">„Energie verde accesibilă și mobilitate nepoluantă”, componenta ” Dezvoltarea surselor de energie regenerabilă  în perspectiva creării comunităților de energie ” </w:t>
      </w:r>
      <w:r w:rsidRPr="00744EDA">
        <w:rPr>
          <w:b/>
          <w:bCs/>
          <w:lang w:val="it-IT"/>
        </w:rPr>
        <w:t>din cadrul Programului Tranziție Justă 2021 – 2027</w:t>
      </w:r>
    </w:p>
    <w:p w14:paraId="67566512" w14:textId="77777777" w:rsidR="001D782E" w:rsidRPr="00744EDA" w:rsidRDefault="001D782E" w:rsidP="00744EDA">
      <w:pPr>
        <w:pStyle w:val="NoSpacing"/>
        <w:rPr>
          <w:b/>
          <w:bCs/>
          <w:lang w:val="it-IT"/>
        </w:rPr>
      </w:pPr>
    </w:p>
    <w:p w14:paraId="3EB4508C" w14:textId="77777777" w:rsidR="00744EDA" w:rsidRPr="00744EDA" w:rsidRDefault="00744EDA" w:rsidP="00744EDA">
      <w:pPr>
        <w:pStyle w:val="NoSpacing"/>
      </w:pPr>
      <w:r w:rsidRPr="00744EDA">
        <w:rPr>
          <w:b/>
        </w:rPr>
        <w:t>Program:</w:t>
      </w:r>
      <w:r w:rsidRPr="00744EDA">
        <w:t xml:space="preserve"> Tranziție Justă</w:t>
      </w:r>
    </w:p>
    <w:p w14:paraId="2682D8A3" w14:textId="77777777" w:rsidR="00744EDA" w:rsidRPr="00744EDA" w:rsidRDefault="00744EDA" w:rsidP="00744EDA">
      <w:pPr>
        <w:pStyle w:val="NoSpacing"/>
      </w:pPr>
      <w:r w:rsidRPr="00744EDA">
        <w:rPr>
          <w:b/>
        </w:rPr>
        <w:t>Prioritatea:</w:t>
      </w:r>
      <w:r w:rsidRPr="00744EDA">
        <w:t xml:space="preserve"> Atenuarea impactului socio-economic al tranziției la neutralitatea climatică</w:t>
      </w:r>
    </w:p>
    <w:p w14:paraId="04BDAD86" w14:textId="77777777" w:rsidR="00744EDA" w:rsidRPr="00744EDA" w:rsidRDefault="00744EDA" w:rsidP="00744EDA">
      <w:pPr>
        <w:pStyle w:val="NoSpacing"/>
      </w:pPr>
      <w:r w:rsidRPr="00744EDA">
        <w:rPr>
          <w:b/>
        </w:rPr>
        <w:t>Obiectiv specific:</w:t>
      </w:r>
      <w:r w:rsidRPr="00744EDA">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1D56F9B" w14:textId="77777777" w:rsidR="001D782E" w:rsidRDefault="00744EDA" w:rsidP="001D782E">
      <w:pPr>
        <w:spacing w:after="0" w:line="240" w:lineRule="auto"/>
      </w:pPr>
      <w:r w:rsidRPr="00744EDA">
        <w:t xml:space="preserve">Apel de proiecte: </w:t>
      </w:r>
      <w:r w:rsidR="001D782E" w:rsidRPr="00744EDA">
        <w:t>Cod SMIS</w:t>
      </w:r>
    </w:p>
    <w:p w14:paraId="4BED18D6" w14:textId="77777777" w:rsidR="001D782E" w:rsidRPr="001426FB" w:rsidRDefault="001D782E" w:rsidP="001D782E">
      <w:pPr>
        <w:spacing w:after="0" w:line="240" w:lineRule="auto"/>
        <w:rPr>
          <w:rFonts w:ascii="Calibri" w:eastAsia="Calibri" w:hAnsi="Calibri" w:cs="Calibri"/>
          <w:b/>
          <w:sz w:val="20"/>
          <w:szCs w:val="20"/>
        </w:rPr>
      </w:pPr>
    </w:p>
    <w:p w14:paraId="7BB6AC04" w14:textId="2427802D" w:rsidR="00744EDA" w:rsidRPr="00744EDA" w:rsidRDefault="00744EDA" w:rsidP="00744EDA">
      <w:pPr>
        <w:pStyle w:val="NoSpacing"/>
      </w:pPr>
    </w:p>
    <w:p w14:paraId="03C5F7F5" w14:textId="70D4FC5D" w:rsidR="00C730B1" w:rsidRPr="001426FB" w:rsidRDefault="00C730B1" w:rsidP="00C730B1">
      <w:pPr>
        <w:spacing w:after="0" w:line="240" w:lineRule="auto"/>
        <w:jc w:val="center"/>
        <w:rPr>
          <w:rFonts w:ascii="Calibri" w:eastAsia="Calibri" w:hAnsi="Calibri" w:cs="Calibri"/>
          <w:b/>
          <w:sz w:val="20"/>
          <w:szCs w:val="20"/>
        </w:rPr>
      </w:pPr>
      <w:r w:rsidRPr="001426FB">
        <w:rPr>
          <w:rFonts w:ascii="Calibri" w:eastAsia="Calibri" w:hAnsi="Calibri" w:cs="Calibri"/>
          <w:b/>
          <w:sz w:val="20"/>
          <w:szCs w:val="20"/>
        </w:rPr>
        <w:t>DECLARAȚIE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41C031DE" w:rsidR="00D43824" w:rsidRPr="0026441F" w:rsidRDefault="00D43824" w:rsidP="0026441F">
      <w:pPr>
        <w:shd w:val="clear" w:color="auto" w:fill="FFFFFF" w:themeFill="background1"/>
        <w:spacing w:after="0" w:line="240" w:lineRule="auto"/>
        <w:jc w:val="both"/>
        <w:rPr>
          <w:rFonts w:ascii="Calibri" w:eastAsia="Calibri" w:hAnsi="Calibri" w:cs="Calibri"/>
        </w:rPr>
      </w:pPr>
      <w:r w:rsidRPr="001426FB">
        <w:rPr>
          <w:rFonts w:ascii="Calibri" w:eastAsia="Calibri" w:hAnsi="Calibri" w:cs="Calibri"/>
        </w:rPr>
        <w:t>Subsemnatul/</w:t>
      </w:r>
      <w:r w:rsidRPr="0026441F">
        <w:rPr>
          <w:rFonts w:ascii="Calibri" w:eastAsia="Calibri" w:hAnsi="Calibri" w:cs="Calibri"/>
          <w:shd w:val="clear" w:color="auto" w:fill="FFFFFF" w:themeFill="background1"/>
        </w:rPr>
        <w:t>subsemnata &lt;</w:t>
      </w:r>
      <w:r w:rsidRPr="0026441F">
        <w:rPr>
          <w:rFonts w:ascii="Calibri" w:eastAsia="Calibri" w:hAnsi="Calibri" w:cs="Calibri"/>
          <w:i/>
          <w:shd w:val="clear" w:color="auto" w:fill="FFFFFF" w:themeFill="background1"/>
        </w:rPr>
        <w:t>nume&gt;, &lt;prenume&gt;</w:t>
      </w:r>
      <w:r w:rsidRPr="0026441F">
        <w:rPr>
          <w:rFonts w:ascii="Calibri" w:eastAsia="Calibri" w:hAnsi="Calibri" w:cs="Calibri"/>
          <w:shd w:val="clear" w:color="auto" w:fill="FFFFFF" w:themeFill="background1"/>
        </w:rPr>
        <w:t>, posesor al  BI/CI, seria &lt;seriaCI&gt; nr. &lt;nrC</w:t>
      </w:r>
      <w:r w:rsidR="00AB76F2">
        <w:rPr>
          <w:rFonts w:ascii="Calibri" w:eastAsia="Calibri" w:hAnsi="Calibri" w:cs="Calibri"/>
          <w:shd w:val="clear" w:color="auto" w:fill="FFFFFF" w:themeFill="background1"/>
        </w:rPr>
        <w:t>I</w:t>
      </w:r>
      <w:r w:rsidRPr="0026441F">
        <w:rPr>
          <w:rFonts w:ascii="Calibri" w:eastAsia="Calibri" w:hAnsi="Calibri" w:cs="Calibri"/>
          <w:shd w:val="clear" w:color="auto" w:fill="FFFFFF" w:themeFill="background1"/>
        </w:rPr>
        <w:t xml:space="preserve">&gt;, CNP &lt;CNP&gt;, în calitate de &lt;reprezentant/imputernicit&gt; al &lt;entitate&gt; </w:t>
      </w:r>
      <w:r w:rsidRPr="0026441F">
        <w:rPr>
          <w:rFonts w:ascii="Calibri" w:eastAsia="Calibri" w:hAnsi="Calibri" w:cs="Calibri"/>
          <w:i/>
          <w:shd w:val="clear" w:color="auto" w:fill="FFFFFF" w:themeFill="background1"/>
        </w:rPr>
        <w:t>&gt;</w:t>
      </w:r>
      <w:r w:rsidRPr="0026441F">
        <w:rPr>
          <w:rFonts w:ascii="Calibri" w:eastAsia="Calibri" w:hAnsi="Calibri" w:cs="Calibri"/>
          <w:shd w:val="clear" w:color="auto" w:fill="FFFFFF" w:themeFill="background1"/>
        </w:rPr>
        <w:t>,</w:t>
      </w:r>
      <w:r w:rsidRPr="0026441F">
        <w:rPr>
          <w:rFonts w:ascii="Calibri" w:eastAsia="Calibri" w:hAnsi="Calibri" w:cs="Calibri"/>
        </w:rPr>
        <w:t xml:space="preserve"> cunoscând prevederile Codului penal privind falsul în declarații și falsul intelectual, declar următoarele:</w:t>
      </w:r>
    </w:p>
    <w:p w14:paraId="56CFF9A0" w14:textId="4C56A556" w:rsidR="00D43824" w:rsidRPr="001426FB" w:rsidRDefault="00D43824" w:rsidP="0026441F">
      <w:pPr>
        <w:shd w:val="clear" w:color="auto" w:fill="FFFFFF" w:themeFill="background1"/>
        <w:spacing w:after="0" w:line="240" w:lineRule="auto"/>
        <w:jc w:val="both"/>
        <w:rPr>
          <w:rFonts w:ascii="Calibri" w:eastAsia="Calibri" w:hAnsi="Calibri" w:cs="Calibri"/>
        </w:rPr>
      </w:pPr>
      <w:r w:rsidRPr="0026441F">
        <w:rPr>
          <w:rFonts w:ascii="Calibri" w:eastAsia="Times New Roman" w:hAnsi="Calibri" w:cs="Calibri"/>
          <w:i/>
          <w:iCs/>
          <w:lang w:eastAsia="sk-SK"/>
        </w:rPr>
        <w:t xml:space="preserve"> &lt;</w:t>
      </w:r>
      <w:r w:rsidRPr="0026441F">
        <w:rPr>
          <w:rFonts w:ascii="Calibri" w:eastAsia="Times New Roman" w:hAnsi="Calibri" w:cs="Calibri"/>
          <w:i/>
          <w:iCs/>
          <w:shd w:val="clear" w:color="auto" w:fill="FFFFFF" w:themeFill="background1"/>
          <w:lang w:eastAsia="sk-SK"/>
        </w:rPr>
        <w:t>solicitant&gt;</w:t>
      </w:r>
      <w:r w:rsidRPr="0026441F">
        <w:rPr>
          <w:rFonts w:ascii="Calibri" w:eastAsia="Times New Roman" w:hAnsi="Calibri" w:cs="Calibri"/>
          <w:shd w:val="clear" w:color="auto" w:fill="FFFFFF" w:themeFill="background1"/>
        </w:rPr>
        <w:t xml:space="preserve"> depune Cererea de finanțare cu titlul &lt;titlu proiect&gt;, depus în cadrul Apelului</w:t>
      </w:r>
      <w:r w:rsidRPr="0026441F">
        <w:rPr>
          <w:rFonts w:ascii="Calibri" w:eastAsia="Times New Roman" w:hAnsi="Calibri" w:cs="Calibri"/>
        </w:rPr>
        <w:t xml:space="preserve"> de proiecte </w:t>
      </w:r>
      <w:r w:rsidRPr="0026441F">
        <w:rPr>
          <w:rFonts w:ascii="Calibri" w:eastAsia="Times New Roman" w:hAnsi="Calibri" w:cs="Calibri"/>
          <w:shd w:val="clear" w:color="auto" w:fill="FFFFFF" w:themeFill="background1"/>
        </w:rPr>
        <w:t>&lt;titlu apel&gt;, lansat în cadrul programului &lt;program&gt;, prioritatea &lt;prioritate&gt;,</w:t>
      </w:r>
      <w:r w:rsidRPr="0026441F">
        <w:rPr>
          <w:rFonts w:ascii="Calibri" w:eastAsia="Times New Roman" w:hAnsi="Calibri" w:cs="Calibri"/>
        </w:rPr>
        <w:t xml:space="preserve"> obiectiv specific </w:t>
      </w:r>
      <w:r w:rsidRPr="0026441F">
        <w:rPr>
          <w:rFonts w:ascii="Calibri" w:eastAsia="Times New Roman" w:hAnsi="Calibri" w:cs="Calibri"/>
          <w:shd w:val="clear" w:color="auto" w:fill="FFFFFF" w:themeFill="background1"/>
        </w:rPr>
        <w:t>&lt;obiectivSpecific&gt; în calitate de &lt;calitatea în proiect&gt;, proiect pentru</w:t>
      </w:r>
      <w:r w:rsidRPr="0026441F">
        <w:rPr>
          <w:rFonts w:ascii="Calibri" w:eastAsia="Times New Roman" w:hAnsi="Calibri" w:cs="Calibri"/>
        </w:rPr>
        <w:t xml:space="preserve"> care va fi asigurata o contribuție proprie </w:t>
      </w:r>
      <w:r w:rsidRPr="0026441F">
        <w:rPr>
          <w:rFonts w:ascii="Calibri" w:eastAsia="Times New Roman" w:hAnsi="Calibri" w:cs="Calibri"/>
          <w:shd w:val="clear" w:color="auto" w:fill="FFFFFF" w:themeFill="background1"/>
        </w:rPr>
        <w:t xml:space="preserve">de </w:t>
      </w:r>
      <w:r w:rsidRPr="0026441F">
        <w:rPr>
          <w:rFonts w:ascii="Calibri" w:eastAsia="Times New Roman" w:hAnsi="Calibri" w:cs="Calibri"/>
          <w:i/>
          <w:shd w:val="clear" w:color="auto" w:fill="FFFFFF" w:themeFill="background1"/>
        </w:rPr>
        <w:t>&lt;contributia Proprie&gt; lei, reprezentând &lt;x&gt;%</w:t>
      </w:r>
      <w:r w:rsidRPr="0026441F">
        <w:rPr>
          <w:rFonts w:ascii="Calibri" w:eastAsia="Times New Roman" w:hAnsi="Calibri" w:cs="Calibri"/>
          <w:i/>
        </w:rPr>
        <w:t xml:space="preserve"> din valoarea</w:t>
      </w:r>
      <w:r w:rsidRPr="001426FB">
        <w:rPr>
          <w:rFonts w:ascii="Calibri" w:eastAsia="Times New Roman" w:hAnsi="Calibri" w:cs="Calibri"/>
          <w:i/>
        </w:rPr>
        <w:t xml:space="preserve">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6AA0123F"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 xml:space="preserve">olicitantul </w:t>
      </w:r>
      <w:r w:rsidRPr="001426FB">
        <w:rPr>
          <w:rFonts w:ascii="Calibri" w:eastAsia="Times New Roman" w:hAnsi="Calibri" w:cs="Calibri"/>
        </w:rPr>
        <w:t xml:space="preserve">se încadrează în categoriile menționate </w:t>
      </w:r>
      <w:r w:rsidR="00634154" w:rsidRPr="001426FB">
        <w:rPr>
          <w:rFonts w:ascii="Calibri" w:eastAsia="Times New Roman" w:hAnsi="Calibri" w:cs="Calibri"/>
          <w:bCs/>
        </w:rPr>
        <w:t xml:space="preserve">solicitanți eligibili menționați </w:t>
      </w:r>
      <w:r w:rsidR="008E10B4" w:rsidRPr="001426FB">
        <w:rPr>
          <w:rFonts w:ascii="Calibri" w:eastAsia="Times New Roman" w:hAnsi="Calibri" w:cs="Calibri"/>
          <w:bCs/>
        </w:rPr>
        <w:t xml:space="preserve">in GS și </w:t>
      </w:r>
      <w:r w:rsidR="00634154" w:rsidRPr="001426FB">
        <w:rPr>
          <w:rFonts w:ascii="Calibri" w:eastAsia="Times New Roman" w:hAnsi="Calibri" w:cs="Calibri"/>
          <w:bCs/>
        </w:rPr>
        <w:t>în P</w:t>
      </w:r>
      <w:r w:rsidR="00744EDA">
        <w:rPr>
          <w:rFonts w:ascii="Calibri" w:eastAsia="Times New Roman" w:hAnsi="Calibri" w:cs="Calibri"/>
          <w:bCs/>
        </w:rPr>
        <w:t>TJ</w:t>
      </w:r>
      <w:r w:rsidR="00AB76F2">
        <w:rPr>
          <w:rFonts w:ascii="Calibri" w:eastAsia="Times New Roman" w:hAnsi="Calibri" w:cs="Calibri"/>
          <w:bCs/>
        </w:rPr>
        <w:t>.</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19E8E117"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532C03">
        <w:rPr>
          <w:rFonts w:ascii="Calibri" w:eastAsia="Calibri" w:hAnsi="Calibri" w:cs="Calibri"/>
          <w:iCs/>
          <w:sz w:val="20"/>
          <w:szCs w:val="20"/>
          <w:lang w:eastAsia="sk-SK"/>
        </w:rPr>
        <w:t xml:space="preserve">    </w:t>
      </w:r>
      <w:bookmarkStart w:id="1" w:name="_Hlk144221152"/>
      <w:r w:rsidR="00532C03" w:rsidRPr="007E11D6">
        <w:rPr>
          <w:rFonts w:ascii="Calibri" w:eastAsia="Calibri" w:hAnsi="Calibri" w:cs="Calibri"/>
          <w:color w:val="000000"/>
          <w:shd w:val="clear" w:color="auto" w:fill="FFFFFF"/>
        </w:rPr>
        <w:t>Reprezentantul legal al solicitantului se angajează</w:t>
      </w:r>
      <w:bookmarkEnd w:id="1"/>
      <w:r w:rsidR="00532C03" w:rsidRPr="007E11D6">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00532C03" w:rsidRPr="007E11D6">
        <w:rPr>
          <w:rFonts w:ascii="Calibri" w:eastAsia="Calibri" w:hAnsi="Calibri" w:cs="Calibri"/>
          <w:shd w:val="clear" w:color="auto" w:fill="FFFFFF"/>
        </w:rPr>
        <w:t>evaluare și selecție, că îndeplinește condițiile de eligibilitate prevăzute în cadrul prezentului ghid, pentru apelul de proiecte selectat și că, în situația în care proiectul va fi admis la finanțare, va prezenta toate documentele justificative  solicitate de</w:t>
      </w:r>
      <w:r w:rsidR="00532C03" w:rsidRPr="001426FB">
        <w:t xml:space="preserve"> </w:t>
      </w:r>
      <w:r w:rsidR="00532C03" w:rsidRPr="007E11D6">
        <w:rPr>
          <w:rFonts w:ascii="Calibri" w:eastAsia="Calibri" w:hAnsi="Calibri" w:cs="Calibri"/>
          <w:shd w:val="clear" w:color="auto" w:fill="FFFFFF"/>
        </w:rPr>
        <w:t>AM</w:t>
      </w:r>
      <w:r w:rsidR="00744EDA">
        <w:rPr>
          <w:rFonts w:ascii="Calibri" w:eastAsia="Calibri" w:hAnsi="Calibri" w:cs="Calibri"/>
          <w:shd w:val="clear" w:color="auto" w:fill="FFFFFF"/>
        </w:rPr>
        <w:t xml:space="preserve"> </w:t>
      </w:r>
      <w:r w:rsidR="00532C03" w:rsidRPr="007E11D6">
        <w:rPr>
          <w:rFonts w:ascii="Calibri" w:eastAsia="Calibri" w:hAnsi="Calibri" w:cs="Calibri"/>
          <w:shd w:val="clear" w:color="auto" w:fill="FFFFFF"/>
        </w:rPr>
        <w:t>P</w:t>
      </w:r>
      <w:r w:rsidR="00744EDA">
        <w:rPr>
          <w:rFonts w:ascii="Calibri" w:eastAsia="Calibri" w:hAnsi="Calibri" w:cs="Calibri"/>
          <w:shd w:val="clear" w:color="auto" w:fill="FFFFFF"/>
        </w:rPr>
        <w:t>TJ</w:t>
      </w:r>
      <w:r w:rsidR="00532C03" w:rsidRPr="007E11D6">
        <w:rPr>
          <w:rFonts w:ascii="Calibri" w:eastAsia="Calibri" w:hAnsi="Calibri" w:cs="Calibri"/>
          <w:shd w:val="clear" w:color="auto" w:fill="FFFFFF"/>
        </w:rPr>
        <w:t xml:space="preserve">,  prin care va face dovada îndeplinirii criteriilor de eligibilitate, în caz </w:t>
      </w:r>
      <w:r w:rsidR="00532C03" w:rsidRPr="007E11D6">
        <w:rPr>
          <w:rFonts w:ascii="Calibri" w:eastAsia="Calibri" w:hAnsi="Calibri" w:cs="Calibri"/>
          <w:color w:val="000000"/>
          <w:shd w:val="clear" w:color="auto" w:fill="FFFFFF"/>
        </w:rPr>
        <w:t>contrar cererea de finanțare va fi respinsă la finanțare.</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2" w:name="_Hlk144205378"/>
    <w:p w14:paraId="34C3922B" w14:textId="2D1D3BD6" w:rsidR="00C730B1" w:rsidRPr="0026441F" w:rsidRDefault="00C730B1" w:rsidP="0026441F">
      <w:pPr>
        <w:numPr>
          <w:ilvl w:val="0"/>
          <w:numId w:val="3"/>
        </w:numPr>
        <w:suppressAutoHyphens w:val="0"/>
        <w:spacing w:after="0" w:line="240" w:lineRule="auto"/>
        <w:contextualSpacing/>
        <w:jc w:val="both"/>
        <w:rPr>
          <w:rFonts w:ascii="Calibri" w:eastAsia="Calibri" w:hAnsi="Calibri" w:cs="Calibri"/>
          <w:i/>
          <w:iCs/>
        </w:rPr>
      </w:pPr>
      <w:r w:rsidRPr="007E11D6">
        <w:rPr>
          <w:rFonts w:ascii="Calibri" w:eastAsia="Calibri" w:hAnsi="Calibri" w:cs="Calibri"/>
          <w:sz w:val="20"/>
          <w:szCs w:val="20"/>
        </w:rPr>
        <w:fldChar w:fldCharType="begin">
          <w:ffData>
            <w:name w:val=""/>
            <w:enabled/>
            <w:calcOnExit w:val="0"/>
            <w:checkBox>
              <w:sizeAuto/>
              <w:default w:val="0"/>
            </w:checkBox>
          </w:ffData>
        </w:fldChar>
      </w:r>
      <w:r w:rsidRPr="007E11D6">
        <w:rPr>
          <w:rFonts w:ascii="Calibri" w:eastAsia="Calibri" w:hAnsi="Calibri" w:cs="Calibri"/>
          <w:sz w:val="20"/>
          <w:szCs w:val="20"/>
        </w:rPr>
        <w:instrText xml:space="preserve"> FORMCHECKBOX </w:instrText>
      </w:r>
      <w:r w:rsidRPr="007E11D6">
        <w:rPr>
          <w:rFonts w:ascii="Calibri" w:eastAsia="Calibri" w:hAnsi="Calibri" w:cs="Calibri"/>
          <w:sz w:val="20"/>
          <w:szCs w:val="20"/>
        </w:rPr>
      </w:r>
      <w:r w:rsidRPr="007E11D6">
        <w:rPr>
          <w:rFonts w:ascii="Calibri" w:eastAsia="Calibri" w:hAnsi="Calibri" w:cs="Calibri"/>
          <w:sz w:val="20"/>
          <w:szCs w:val="20"/>
        </w:rPr>
        <w:fldChar w:fldCharType="separate"/>
      </w:r>
      <w:r w:rsidRPr="007E11D6">
        <w:rPr>
          <w:rFonts w:ascii="Calibri" w:eastAsia="Calibri" w:hAnsi="Calibri" w:cs="Calibri"/>
          <w:sz w:val="20"/>
          <w:szCs w:val="20"/>
        </w:rPr>
        <w:fldChar w:fldCharType="end"/>
      </w:r>
      <w:r w:rsidRPr="007E11D6">
        <w:rPr>
          <w:rFonts w:ascii="Calibri" w:eastAsia="Calibri" w:hAnsi="Calibri" w:cs="Calibri"/>
          <w:iCs/>
          <w:sz w:val="20"/>
          <w:szCs w:val="20"/>
          <w:lang w:eastAsia="sk-SK"/>
        </w:rPr>
        <w:t xml:space="preserve"> Cerința </w:t>
      </w:r>
      <w:r w:rsidR="006766FE" w:rsidRPr="007E11D6">
        <w:rPr>
          <w:rFonts w:ascii="Calibri" w:eastAsia="Calibri" w:hAnsi="Calibri" w:cs="Calibri"/>
          <w:iCs/>
          <w:sz w:val="20"/>
          <w:szCs w:val="20"/>
          <w:lang w:eastAsia="sk-SK"/>
        </w:rPr>
        <w:t>3</w:t>
      </w:r>
      <w:r w:rsidRPr="007E11D6">
        <w:rPr>
          <w:rFonts w:ascii="Calibri" w:eastAsia="Calibri" w:hAnsi="Calibri" w:cs="Calibri"/>
          <w:iCs/>
          <w:sz w:val="20"/>
          <w:szCs w:val="20"/>
          <w:lang w:eastAsia="sk-SK"/>
        </w:rPr>
        <w:t xml:space="preserve"> - </w:t>
      </w:r>
      <w:bookmarkEnd w:id="2"/>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w:t>
      </w:r>
    </w:p>
    <w:p w14:paraId="70F8848F" w14:textId="77777777" w:rsidR="0026441F" w:rsidRPr="007E11D6" w:rsidRDefault="0026441F" w:rsidP="0026441F">
      <w:pPr>
        <w:suppressAutoHyphens w:val="0"/>
        <w:spacing w:after="0" w:line="240" w:lineRule="auto"/>
        <w:ind w:left="810"/>
        <w:contextualSpacing/>
        <w:jc w:val="both"/>
        <w:rPr>
          <w:rFonts w:ascii="Calibri" w:eastAsia="Calibri" w:hAnsi="Calibri" w:cs="Calibri"/>
          <w:i/>
          <w:iCs/>
        </w:rPr>
      </w:pPr>
    </w:p>
    <w:p w14:paraId="4DCB57A2" w14:textId="7FACC88B"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 xml:space="preserve">demonstrează capacitatea financiară pentru implementarea proiectului, dispunând de cofinanțare pentru </w:t>
      </w:r>
      <w:r w:rsidR="00B86A4D">
        <w:rPr>
          <w:rFonts w:ascii="Calibri" w:eastAsia="Calibri" w:hAnsi="Calibri" w:cs="Calibri"/>
          <w:color w:val="000000"/>
          <w:shd w:val="clear" w:color="auto" w:fill="FFFFFF"/>
        </w:rPr>
        <w:t>cheltuielile</w:t>
      </w:r>
      <w:r w:rsidR="00B86A4D" w:rsidRPr="001426FB">
        <w:rPr>
          <w:rFonts w:ascii="Calibri" w:eastAsia="Calibri" w:hAnsi="Calibri" w:cs="Calibri"/>
          <w:color w:val="000000"/>
          <w:shd w:val="clear" w:color="auto" w:fill="FFFFFF"/>
        </w:rPr>
        <w:t xml:space="preserve"> </w:t>
      </w:r>
      <w:r w:rsidR="00532C03" w:rsidRPr="001426FB">
        <w:rPr>
          <w:rFonts w:ascii="Calibri" w:eastAsia="Calibri" w:hAnsi="Calibri" w:cs="Calibri"/>
          <w:color w:val="000000"/>
          <w:shd w:val="clear" w:color="auto" w:fill="FFFFFF"/>
        </w:rPr>
        <w:t xml:space="preserve">neeligibile. De asemenea, solicitantul își asumă că va asigura resursele necesare altor cheltuieli necesare pentru implementarea </w:t>
      </w:r>
      <w:r w:rsidR="00532C03" w:rsidRPr="001426FB">
        <w:rPr>
          <w:rFonts w:ascii="Calibri" w:eastAsia="Calibri" w:hAnsi="Calibri" w:cs="Calibri"/>
          <w:color w:val="000000"/>
          <w:shd w:val="clear" w:color="auto" w:fill="FFFFFF"/>
        </w:rPr>
        <w:lastRenderedPageBreak/>
        <w:t>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532C03" w:rsidRPr="001426FB">
        <w:rPr>
          <w:rFonts w:ascii="Calibri" w:eastAsia="Calibri" w:hAnsi="Calibri" w:cs="Calibri"/>
        </w:rPr>
        <w:t>.</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501CD0E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bookmarkStart w:id="3" w:name="_Hlk114840826"/>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Yu Mincho" w:hAnsi="Calibri" w:cs="Calibri"/>
        </w:rPr>
        <w:t xml:space="preserve">în termenul maxim pentru transmiterea documentelor doveditoare din etapa de contractare, demonstrează că </w:t>
      </w:r>
      <w:r w:rsidR="00532C03"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28151D47"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 xml:space="preserve">Solicitantul </w:t>
      </w:r>
      <w:r w:rsidR="00532C03" w:rsidRPr="001426FB">
        <w:rPr>
          <w:rFonts w:ascii="Calibri" w:eastAsia="Calibri" w:hAnsi="Calibri" w:cs="Calibri"/>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75264F88" w14:textId="77777777" w:rsidR="00C730B1" w:rsidRPr="001426FB" w:rsidRDefault="00C730B1" w:rsidP="00C730B1">
      <w:pPr>
        <w:ind w:left="720"/>
        <w:contextualSpacing/>
        <w:rPr>
          <w:rFonts w:ascii="Calibri" w:eastAsia="Calibri" w:hAnsi="Calibri" w:cs="Calibri"/>
          <w:sz w:val="20"/>
          <w:szCs w:val="20"/>
        </w:rPr>
      </w:pPr>
    </w:p>
    <w:bookmarkEnd w:id="3"/>
    <w:p w14:paraId="2D98DB84" w14:textId="3EFA13D6" w:rsidR="00C730B1" w:rsidRPr="00532C03" w:rsidRDefault="00C730B1" w:rsidP="00532C03">
      <w:pPr>
        <w:numPr>
          <w:ilvl w:val="0"/>
          <w:numId w:val="3"/>
        </w:numPr>
        <w:suppressAutoHyphens w:val="0"/>
        <w:spacing w:after="0" w:line="240" w:lineRule="auto"/>
        <w:contextualSpacing/>
        <w:jc w:val="both"/>
        <w:rPr>
          <w:rFonts w:ascii="Calibri" w:eastAsia="Calibri" w:hAnsi="Calibri" w:cs="Calibri"/>
          <w:i/>
          <w:iCs/>
          <w:sz w:val="20"/>
          <w:szCs w:val="20"/>
          <w:lang w:eastAsia="sk-SK"/>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532C03">
        <w:rPr>
          <w:rFonts w:ascii="Calibri" w:eastAsia="Calibri" w:hAnsi="Calibri" w:cs="Calibri"/>
        </w:rPr>
        <w:t>Solicitantul se angajează să respecte, pe durata pregătirii şi implementării proiectului, prevederile legislaţiei comunitare şi naţionale în domeniul dezvoltării durabile,</w:t>
      </w:r>
      <w:r w:rsidR="008E5FAC">
        <w:rPr>
          <w:rFonts w:ascii="Calibri" w:eastAsia="Calibri" w:hAnsi="Calibri" w:cs="Calibri"/>
        </w:rPr>
        <w:t xml:space="preserve"> </w:t>
      </w:r>
      <w:r w:rsidR="00532C03" w:rsidRPr="00532C03">
        <w:rPr>
          <w:rFonts w:ascii="Calibri" w:eastAsia="Calibri" w:hAnsi="Calibri" w:cs="Calibri"/>
        </w:rPr>
        <w:t xml:space="preserve">eligibilității cheltuielilor, egalităţii de şanse şi nediscriminării, egalităţii de gen, ajutorului de stat și/sau minimis </w:t>
      </w:r>
      <w:bookmarkStart w:id="4" w:name="_Hlk193704799"/>
      <w:r w:rsidR="00532C03" w:rsidRPr="00532C03">
        <w:rPr>
          <w:rFonts w:ascii="Calibri" w:eastAsia="Calibri" w:hAnsi="Calibri" w:cs="Calibri"/>
        </w:rPr>
        <w:t>(</w:t>
      </w:r>
      <w:r w:rsidR="00EC2D65">
        <w:rPr>
          <w:rFonts w:ascii="Calibri" w:eastAsia="Calibri" w:hAnsi="Calibri" w:cs="Calibri"/>
        </w:rPr>
        <w:t>nu se aplică prezentului apel</w:t>
      </w:r>
      <w:r w:rsidR="00532C03" w:rsidRPr="00532C03">
        <w:rPr>
          <w:rFonts w:ascii="Calibri" w:eastAsia="Calibri" w:hAnsi="Calibri" w:cs="Calibri"/>
        </w:rPr>
        <w:t>)</w:t>
      </w:r>
      <w:bookmarkEnd w:id="4"/>
      <w:r w:rsidR="00532C03" w:rsidRPr="00532C03">
        <w:rPr>
          <w:rFonts w:ascii="Calibri" w:eastAsia="Calibri" w:hAnsi="Calibri" w:cs="Calibri"/>
        </w:rPr>
        <w:t>,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2245B459" w14:textId="77777777" w:rsidR="00C730B1" w:rsidRPr="001426FB" w:rsidRDefault="00C730B1" w:rsidP="00C730B1">
      <w:pPr>
        <w:contextualSpacing/>
        <w:rPr>
          <w:rFonts w:ascii="Calibri" w:eastAsia="Calibri" w:hAnsi="Calibri" w:cs="Calibri"/>
        </w:rPr>
      </w:pPr>
    </w:p>
    <w:bookmarkStart w:id="5" w:name="_Hlk150851777"/>
    <w:p w14:paraId="483B27AB" w14:textId="77777777" w:rsidR="00DF30EF" w:rsidRPr="00DF30EF" w:rsidRDefault="00C730B1" w:rsidP="00DF30EF">
      <w:pPr>
        <w:numPr>
          <w:ilvl w:val="0"/>
          <w:numId w:val="3"/>
        </w:numPr>
        <w:contextualSpacing/>
        <w:jc w:val="both"/>
        <w:rPr>
          <w:rFonts w:cstheme="minorHAns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5"/>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solicitantul</w:t>
      </w:r>
      <w:r w:rsidR="002B68FD">
        <w:rPr>
          <w:rFonts w:cstheme="minorHAnsi"/>
        </w:rPr>
        <w:t xml:space="preserve"> </w:t>
      </w:r>
    </w:p>
    <w:p w14:paraId="16975B30" w14:textId="0B5FBF4E" w:rsidR="00DF30EF" w:rsidRDefault="00DF30EF" w:rsidP="00C43E37">
      <w:pPr>
        <w:ind w:left="810"/>
        <w:contextualSpacing/>
        <w:jc w:val="both"/>
        <w:rPr>
          <w:rFonts w:cstheme="minorHAnsi"/>
        </w:rPr>
      </w:pPr>
      <w:r w:rsidRPr="00DF30EF">
        <w:rPr>
          <w:rFonts w:cstheme="minorHAnsi"/>
        </w:rPr>
        <w:t>demonstrează că deține sau, după caz, urmează să dețină, până la semnarea contractului de finanțare</w:t>
      </w:r>
      <w:r w:rsidR="00925B07">
        <w:rPr>
          <w:rFonts w:cstheme="minorHAnsi"/>
        </w:rPr>
        <w:t xml:space="preserve">,  </w:t>
      </w:r>
      <w:r w:rsidRPr="00DF30EF">
        <w:rPr>
          <w:rFonts w:cstheme="minorHAnsi"/>
        </w:rPr>
        <w:t>dreptul de proprietate</w:t>
      </w:r>
      <w:r w:rsidR="00744EDA">
        <w:rPr>
          <w:rFonts w:cstheme="minorHAnsi"/>
        </w:rPr>
        <w:t xml:space="preserve"> publică/privată</w:t>
      </w:r>
      <w:r w:rsidRPr="00DF30EF">
        <w:rPr>
          <w:rFonts w:cstheme="minorHAnsi"/>
        </w:rPr>
        <w:t xml:space="preserve"> sau alte drepturile reale principale</w:t>
      </w:r>
      <w:r w:rsidR="00744EDA">
        <w:rPr>
          <w:rFonts w:cstheme="minorHAnsi"/>
        </w:rPr>
        <w:t>, respectiv d</w:t>
      </w:r>
      <w:r w:rsidR="00744EDA" w:rsidRPr="00744EDA">
        <w:rPr>
          <w:rFonts w:cstheme="minorHAnsi"/>
        </w:rPr>
        <w:t>reptul de administrare</w:t>
      </w:r>
      <w:r w:rsidR="00744EDA">
        <w:rPr>
          <w:rFonts w:cstheme="minorHAnsi"/>
        </w:rPr>
        <w:t xml:space="preserve"> și folosință gratuită,</w:t>
      </w:r>
      <w:r w:rsidRPr="00DF30EF">
        <w:rPr>
          <w:rFonts w:cstheme="minorHAnsi"/>
        </w:rPr>
        <w:t>asupra bunurilor imobile care fac obiectul cererii de finanțare</w:t>
      </w:r>
      <w:r w:rsidR="00425051">
        <w:rPr>
          <w:rFonts w:cstheme="minorHAnsi"/>
        </w:rPr>
        <w:t xml:space="preserve"> – clădiri publice</w:t>
      </w:r>
      <w:r w:rsidRPr="00DF30EF">
        <w:rPr>
          <w:rFonts w:cstheme="minorHAnsi"/>
        </w:rPr>
        <w:t xml:space="preserve">, </w:t>
      </w:r>
      <w:r w:rsidR="00425051">
        <w:rPr>
          <w:rFonts w:cstheme="minorHAnsi"/>
        </w:rPr>
        <w:t xml:space="preserve">dreptul de proprietate privată pentru </w:t>
      </w:r>
      <w:r w:rsidR="00425051" w:rsidRPr="00425051">
        <w:rPr>
          <w:rFonts w:cstheme="minorHAnsi"/>
        </w:rPr>
        <w:t>bunurilor imobile care fac obiectul cererii de finanțare –</w:t>
      </w:r>
      <w:r w:rsidR="00425051">
        <w:rPr>
          <w:rFonts w:cstheme="minorHAnsi"/>
        </w:rPr>
        <w:t xml:space="preserve"> gospodării individuale</w:t>
      </w:r>
      <w:r w:rsidRPr="00DF30EF">
        <w:rPr>
          <w:rFonts w:cstheme="minorHAnsi"/>
        </w:rPr>
        <w:t xml:space="preserve">. Acolo unde dreptul de proprietate nu este obligatoriu, va prezenta acordul proprietarilor asupra terenurilor private unde accesul se face conform prevederilor Codului civil </w:t>
      </w:r>
      <w:r w:rsidR="00532C03" w:rsidRPr="00532C03">
        <w:rPr>
          <w:rFonts w:cstheme="minorHAnsi"/>
        </w:rPr>
        <w:t>aprobat prin Legea nr. 287/2009, republicată cu modificările si completările ulterioare</w:t>
      </w:r>
      <w:r w:rsidR="00532C03">
        <w:rPr>
          <w:rFonts w:cstheme="minorHAnsi"/>
        </w:rPr>
        <w:t>.</w:t>
      </w:r>
    </w:p>
    <w:p w14:paraId="25D2D6C7" w14:textId="77777777" w:rsidR="00744EDA" w:rsidRPr="00DF30EF" w:rsidRDefault="00744EDA" w:rsidP="00C43E37">
      <w:pPr>
        <w:ind w:left="810"/>
        <w:contextualSpacing/>
        <w:jc w:val="both"/>
        <w:rPr>
          <w:rFonts w:cstheme="minorHAnsi"/>
        </w:rPr>
      </w:pPr>
    </w:p>
    <w:p w14:paraId="672471A1" w14:textId="194A7AB4" w:rsidR="00C730B1" w:rsidRPr="001426FB" w:rsidRDefault="00C730B1" w:rsidP="00C43E37">
      <w:pPr>
        <w:ind w:left="810"/>
        <w:contextualSpacing/>
        <w:jc w:val="both"/>
        <w:rPr>
          <w:rFonts w:ascii="Calibri" w:eastAsia="Calibri" w:hAnsi="Calibri" w:cs="Calibri"/>
        </w:rPr>
      </w:pPr>
    </w:p>
    <w:p w14:paraId="7C280946" w14:textId="77777777" w:rsidR="00C730B1" w:rsidRPr="001426FB" w:rsidRDefault="00C730B1" w:rsidP="002B68FD">
      <w:pPr>
        <w:suppressAutoHyphens w:val="0"/>
        <w:spacing w:after="0" w:line="240" w:lineRule="auto"/>
        <w:contextualSpacing/>
        <w:jc w:val="both"/>
        <w:rPr>
          <w:rFonts w:ascii="Calibri" w:eastAsia="Calibri" w:hAnsi="Calibri" w:cs="Calibri"/>
          <w:i/>
          <w:iCs/>
        </w:rPr>
      </w:pPr>
    </w:p>
    <w:bookmarkStart w:id="6" w:name="_Hlk207703197"/>
    <w:p w14:paraId="26F8AFD4" w14:textId="3B7FE73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774E30">
        <w:rPr>
          <w:rFonts w:ascii="Calibri" w:eastAsia="Calibri" w:hAnsi="Calibri" w:cs="Calibri"/>
          <w:iCs/>
          <w:sz w:val="20"/>
          <w:szCs w:val="20"/>
          <w:lang w:eastAsia="sk-SK"/>
        </w:rPr>
        <w:t>9</w:t>
      </w:r>
      <w:bookmarkEnd w:id="6"/>
      <w:r w:rsidRPr="001426FB">
        <w:rPr>
          <w:rFonts w:ascii="Calibri" w:eastAsia="Calibri" w:hAnsi="Calibri" w:cs="Calibri"/>
          <w:iCs/>
          <w:sz w:val="20"/>
          <w:szCs w:val="20"/>
          <w:lang w:eastAsia="sk-SK"/>
        </w:rPr>
        <w:t xml:space="preserve"> - </w:t>
      </w:r>
      <w:r w:rsidRPr="001426FB">
        <w:rPr>
          <w:rFonts w:ascii="Calibri" w:eastAsia="Calibri" w:hAnsi="Calibri" w:cs="Calibri"/>
        </w:rPr>
        <w:t xml:space="preserve">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w:t>
      </w:r>
      <w:r w:rsidRPr="001426FB">
        <w:rPr>
          <w:rFonts w:ascii="Calibri" w:eastAsia="Calibri" w:hAnsi="Calibri" w:cs="Calibri"/>
        </w:rPr>
        <w:lastRenderedPageBreak/>
        <w:t>cu modificările și completările ulterioare, al proiectului care face obiectul contractului de finanțare/deciziei de finanțare.</w:t>
      </w:r>
    </w:p>
    <w:p w14:paraId="42205F42" w14:textId="77777777" w:rsidR="00D820EC" w:rsidRPr="003F5957" w:rsidRDefault="00D820EC" w:rsidP="003F5957">
      <w:pPr>
        <w:rPr>
          <w:rFonts w:ascii="Calibri" w:eastAsia="Calibri" w:hAnsi="Calibri" w:cs="Calibri"/>
          <w:iCs/>
          <w:sz w:val="20"/>
          <w:szCs w:val="20"/>
          <w:lang w:eastAsia="sk-SK"/>
        </w:rPr>
      </w:pPr>
    </w:p>
    <w:bookmarkStart w:id="7" w:name="_Hlk169182035"/>
    <w:p w14:paraId="329ED794" w14:textId="13F9BCF9" w:rsidR="00425051" w:rsidRPr="00425051" w:rsidRDefault="00D820EC" w:rsidP="001D782E">
      <w:pPr>
        <w:pStyle w:val="ListParagraph"/>
        <w:numPr>
          <w:ilvl w:val="0"/>
          <w:numId w:val="3"/>
        </w:numPr>
        <w:jc w:val="both"/>
        <w:rPr>
          <w:rFonts w:ascii="Calibri" w:eastAsia="Calibri" w:hAnsi="Calibri" w:cs="Calibri"/>
          <w:iCs/>
          <w:kern w:val="0"/>
          <w:sz w:val="20"/>
          <w:szCs w:val="20"/>
          <w:lang w:val="ro-RO" w:eastAsia="sk-SK"/>
          <w14:ligatures w14:val="none"/>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AF0871">
        <w:rPr>
          <w:rFonts w:ascii="Calibri" w:eastAsia="Calibri" w:hAnsi="Calibri" w:cs="Calibri"/>
          <w:sz w:val="20"/>
          <w:szCs w:val="20"/>
          <w:lang w:val="ro-RO"/>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AF0871">
        <w:rPr>
          <w:rFonts w:ascii="Calibri" w:eastAsia="Calibri" w:hAnsi="Calibri" w:cs="Calibri"/>
          <w:iCs/>
          <w:sz w:val="20"/>
          <w:szCs w:val="20"/>
          <w:lang w:val="ro-RO" w:eastAsia="sk-SK"/>
        </w:rPr>
        <w:t xml:space="preserve"> Cerin</w:t>
      </w:r>
      <w:r w:rsidR="00411115" w:rsidRPr="00AF0871">
        <w:rPr>
          <w:rFonts w:ascii="Calibri" w:eastAsia="Calibri" w:hAnsi="Calibri" w:cs="Calibri"/>
          <w:iCs/>
          <w:sz w:val="20"/>
          <w:szCs w:val="20"/>
          <w:lang w:val="ro-RO" w:eastAsia="sk-SK"/>
        </w:rPr>
        <w:t>ț</w:t>
      </w:r>
      <w:r w:rsidRPr="00AF0871">
        <w:rPr>
          <w:rFonts w:ascii="Calibri" w:eastAsia="Calibri" w:hAnsi="Calibri" w:cs="Calibri"/>
          <w:iCs/>
          <w:sz w:val="20"/>
          <w:szCs w:val="20"/>
          <w:lang w:val="ro-RO" w:eastAsia="sk-SK"/>
        </w:rPr>
        <w:t>a 1</w:t>
      </w:r>
      <w:r w:rsidR="003F5957" w:rsidRPr="00AF0871">
        <w:rPr>
          <w:rFonts w:ascii="Calibri" w:eastAsia="Calibri" w:hAnsi="Calibri" w:cs="Calibri"/>
          <w:iCs/>
          <w:sz w:val="20"/>
          <w:szCs w:val="20"/>
          <w:lang w:val="ro-RO" w:eastAsia="sk-SK"/>
        </w:rPr>
        <w:t>0</w:t>
      </w:r>
      <w:r w:rsidRPr="00AF0871">
        <w:rPr>
          <w:rFonts w:ascii="Calibri" w:eastAsia="Calibri" w:hAnsi="Calibri" w:cs="Calibri"/>
          <w:iCs/>
          <w:sz w:val="20"/>
          <w:szCs w:val="20"/>
          <w:lang w:val="ro-RO" w:eastAsia="sk-SK"/>
        </w:rPr>
        <w:t xml:space="preserve"> –</w:t>
      </w:r>
      <w:r w:rsidR="008C2F97" w:rsidRPr="00AF0871">
        <w:rPr>
          <w:rFonts w:ascii="Calibri" w:eastAsia="Calibri" w:hAnsi="Calibri" w:cs="Calibri"/>
          <w:iCs/>
          <w:sz w:val="20"/>
          <w:szCs w:val="20"/>
          <w:lang w:val="ro-RO" w:eastAsia="sk-SK"/>
        </w:rPr>
        <w:t xml:space="preserve"> </w:t>
      </w:r>
      <w:bookmarkEnd w:id="7"/>
      <w:r w:rsidR="00744EDA">
        <w:rPr>
          <w:rFonts w:ascii="Calibri" w:eastAsia="Calibri" w:hAnsi="Calibri" w:cs="Calibri"/>
          <w:kern w:val="0"/>
          <w:lang w:val="ro-RO"/>
          <w14:ligatures w14:val="none"/>
        </w:rPr>
        <w:t xml:space="preserve"> </w:t>
      </w:r>
      <w:r w:rsidR="00031B0A">
        <w:rPr>
          <w:rFonts w:ascii="Calibri" w:eastAsia="Calibri" w:hAnsi="Calibri" w:cs="Calibri"/>
          <w:kern w:val="0"/>
          <w:lang w:val="ro-RO"/>
          <w14:ligatures w14:val="none"/>
        </w:rPr>
        <w:t xml:space="preserve">Pentru </w:t>
      </w:r>
      <w:r w:rsidR="00425051">
        <w:rPr>
          <w:rFonts w:ascii="Calibri" w:eastAsia="Calibri" w:hAnsi="Calibri" w:cs="Calibri"/>
          <w:kern w:val="0"/>
          <w:lang w:val="ro-RO"/>
          <w14:ligatures w14:val="none"/>
        </w:rPr>
        <w:t>gospodăriile individuale care se înscriu în Lista de angajament, solicitantul garantează că acesștia respectă condițiile privind dreptul de proprietate asupra locațiilor din proiect.</w:t>
      </w:r>
    </w:p>
    <w:p w14:paraId="24D9F3CB" w14:textId="77777777" w:rsidR="00D820EC" w:rsidRPr="001426FB" w:rsidRDefault="00D820EC" w:rsidP="001D782E">
      <w:pPr>
        <w:pStyle w:val="ListParagraph"/>
        <w:ind w:left="810"/>
        <w:jc w:val="both"/>
        <w:rPr>
          <w:rFonts w:ascii="Calibri" w:eastAsia="Calibri" w:hAnsi="Calibri" w:cs="Calibri"/>
          <w:iCs/>
          <w:kern w:val="0"/>
          <w:sz w:val="20"/>
          <w:szCs w:val="20"/>
          <w:lang w:val="ro-RO" w:eastAsia="sk-SK"/>
          <w14:ligatures w14:val="none"/>
        </w:rPr>
      </w:pPr>
    </w:p>
    <w:bookmarkStart w:id="8" w:name="_Hlk161916710"/>
    <w:bookmarkStart w:id="9" w:name="_Hlk151620875"/>
    <w:p w14:paraId="3605550F" w14:textId="22D5ACBA"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3F5957">
        <w:rPr>
          <w:rFonts w:ascii="Calibri" w:eastAsia="Calibri" w:hAnsi="Calibri" w:cs="Calibri"/>
          <w:iCs/>
          <w:sz w:val="20"/>
          <w:szCs w:val="20"/>
          <w:lang w:eastAsia="sk-SK"/>
        </w:rPr>
        <w:t>1</w:t>
      </w:r>
      <w:r w:rsidRPr="001426FB">
        <w:rPr>
          <w:rFonts w:ascii="Calibri" w:eastAsia="Calibri" w:hAnsi="Calibri" w:cs="Calibri"/>
          <w:iCs/>
          <w:sz w:val="20"/>
          <w:szCs w:val="20"/>
          <w:lang w:eastAsia="sk-SK"/>
        </w:rPr>
        <w:t xml:space="preserve"> </w:t>
      </w:r>
      <w:bookmarkEnd w:id="8"/>
      <w:r w:rsidRPr="001426FB">
        <w:rPr>
          <w:rFonts w:ascii="Calibri" w:eastAsia="Calibri" w:hAnsi="Calibri" w:cs="Calibri"/>
          <w:iCs/>
          <w:sz w:val="20"/>
          <w:szCs w:val="20"/>
          <w:lang w:eastAsia="sk-SK"/>
        </w:rPr>
        <w:t xml:space="preserve">-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00F92E5" w:rsidR="00C730B1" w:rsidRPr="001426FB" w:rsidRDefault="00C730B1" w:rsidP="001D782E">
      <w:pPr>
        <w:numPr>
          <w:ilvl w:val="0"/>
          <w:numId w:val="5"/>
        </w:numPr>
        <w:suppressAutoHyphens w:val="0"/>
        <w:spacing w:after="0" w:line="240" w:lineRule="auto"/>
        <w:ind w:left="198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r w:rsidR="005A21A8">
        <w:rPr>
          <w:rFonts w:ascii="Calibri" w:eastAsia="Calibri" w:hAnsi="Calibri" w:cs="Calibri"/>
        </w:rPr>
        <w:t>,</w:t>
      </w:r>
    </w:p>
    <w:p w14:paraId="07BDC276" w14:textId="5F3DC42A"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803868">
        <w:rPr>
          <w:rFonts w:ascii="Calibri" w:eastAsia="Calibri" w:hAnsi="Calibri" w:cs="Calibri"/>
        </w:rPr>
        <w:t>,</w:t>
      </w:r>
    </w:p>
    <w:p w14:paraId="15D9CC16" w14:textId="1EEBA083" w:rsidR="00C730B1" w:rsidRPr="001426FB" w:rsidRDefault="00C730B1" w:rsidP="00A179B0">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activitățile/cheltuielile proiectelor pentru care se solicită finanţare P</w:t>
      </w:r>
      <w:r w:rsidR="00E26546">
        <w:rPr>
          <w:rFonts w:ascii="Calibri" w:eastAsia="Calibri" w:hAnsi="Calibri" w:cs="Calibri"/>
        </w:rPr>
        <w:t>TJ</w:t>
      </w:r>
      <w:r w:rsidRPr="001426FB">
        <w:rPr>
          <w:rFonts w:ascii="Calibri" w:eastAsia="Calibri" w:hAnsi="Calibri" w:cs="Calibri"/>
        </w:rPr>
        <w:t>, nu beneficiază/nu au beneficiat de finanţare din alte fonduri publice, altele decât cele ale solicitantului, în ultimii 5 ani. (în vederea evitarării dublei finanțări)</w:t>
      </w:r>
      <w:r w:rsidR="00803868">
        <w:rPr>
          <w:rFonts w:ascii="Calibri" w:eastAsia="Calibri" w:hAnsi="Calibri" w:cs="Calibri"/>
        </w:rPr>
        <w:t>,</w:t>
      </w:r>
    </w:p>
    <w:p w14:paraId="50DCD198" w14:textId="656CC19D" w:rsidR="00803868" w:rsidRPr="00803868" w:rsidRDefault="00803868" w:rsidP="00B86A4D">
      <w:pPr>
        <w:pStyle w:val="ListParagraph"/>
        <w:numPr>
          <w:ilvl w:val="0"/>
          <w:numId w:val="5"/>
        </w:numPr>
        <w:spacing w:after="0"/>
        <w:ind w:left="2070"/>
        <w:jc w:val="both"/>
        <w:rPr>
          <w:rFonts w:ascii="Calibri" w:eastAsia="Calibri" w:hAnsi="Calibri" w:cs="Calibri"/>
          <w:kern w:val="0"/>
          <w:lang w:val="ro-RO"/>
          <w14:ligatures w14:val="none"/>
        </w:rPr>
      </w:pPr>
      <w:r w:rsidRPr="00803868">
        <w:rPr>
          <w:rFonts w:ascii="Calibri" w:eastAsia="Calibri" w:hAnsi="Calibri" w:cs="Calibri"/>
          <w:kern w:val="0"/>
          <w:lang w:val="ro-RO"/>
          <w14:ligatures w14:val="none"/>
        </w:rPr>
        <w:t>respectă reglementările naţionale şi comunitare privind eligibilitatea cheltuielilor, promovarea egalităţii de şanse şi politica nediscriminatorie, dezvoltarea durabilă, tehnologia informaţiei, achiziţiile publice/sectoriale, informare şi publicitate, ajutorul de stat</w:t>
      </w:r>
      <w:r w:rsidR="001E6D2E">
        <w:rPr>
          <w:rFonts w:ascii="Calibri" w:eastAsia="Calibri" w:hAnsi="Calibri" w:cs="Calibri"/>
          <w:kern w:val="0"/>
          <w:lang w:val="ro-RO"/>
          <w14:ligatures w14:val="none"/>
        </w:rPr>
        <w:t xml:space="preserve"> </w:t>
      </w:r>
      <w:r w:rsidRPr="00803868">
        <w:rPr>
          <w:rFonts w:ascii="Calibri" w:eastAsia="Calibri" w:hAnsi="Calibri" w:cs="Calibri"/>
          <w:kern w:val="0"/>
          <w:lang w:val="ro-RO"/>
          <w14:ligatures w14:val="none"/>
        </w:rPr>
        <w:t>precum şi orice alte prevederi legale aplicabile fondurilor europene structurale și de investiții, după caz</w:t>
      </w:r>
      <w:r>
        <w:rPr>
          <w:rFonts w:ascii="Calibri" w:eastAsia="Calibri" w:hAnsi="Calibri" w:cs="Calibri"/>
          <w:kern w:val="0"/>
          <w:lang w:val="ro-RO"/>
          <w14:ligatures w14:val="none"/>
        </w:rPr>
        <w:t>,</w:t>
      </w:r>
    </w:p>
    <w:p w14:paraId="200665F9" w14:textId="77777777" w:rsidR="00B86A4D" w:rsidRPr="00321B2F" w:rsidRDefault="00950D7B" w:rsidP="00A179B0">
      <w:pPr>
        <w:numPr>
          <w:ilvl w:val="0"/>
          <w:numId w:val="5"/>
        </w:numPr>
        <w:suppressAutoHyphens w:val="0"/>
        <w:spacing w:after="0" w:line="240" w:lineRule="auto"/>
        <w:ind w:left="2070"/>
        <w:contextualSpacing/>
        <w:jc w:val="both"/>
        <w:rPr>
          <w:rFonts w:ascii="Calibri" w:eastAsia="Calibri" w:hAnsi="Calibri" w:cs="Calibri"/>
        </w:rPr>
      </w:pPr>
      <w:r w:rsidRPr="00950D7B">
        <w:rPr>
          <w:rFonts w:cstheme="minorHAnsi"/>
        </w:rPr>
        <w:t>pentru situația în care intră sub incidența Directivei 2011/92/UE a făcut obiectul unei evaluări a impactului asupra mediului</w:t>
      </w:r>
      <w:r w:rsidR="00B86A4D">
        <w:rPr>
          <w:rFonts w:cstheme="minorHAnsi"/>
        </w:rPr>
        <w:t>,</w:t>
      </w:r>
    </w:p>
    <w:p w14:paraId="43E4FC3D" w14:textId="07C20482" w:rsidR="00103355" w:rsidRPr="00425051" w:rsidRDefault="00E26546" w:rsidP="00425051">
      <w:pPr>
        <w:numPr>
          <w:ilvl w:val="0"/>
          <w:numId w:val="5"/>
        </w:numPr>
        <w:suppressAutoHyphens w:val="0"/>
        <w:spacing w:after="0" w:line="240" w:lineRule="auto"/>
        <w:ind w:left="2070" w:hanging="270"/>
        <w:contextualSpacing/>
        <w:jc w:val="both"/>
        <w:rPr>
          <w:rFonts w:ascii="Calibri" w:eastAsia="Calibri" w:hAnsi="Calibri" w:cs="Calibri"/>
        </w:rPr>
      </w:pPr>
      <w:r>
        <w:rPr>
          <w:rFonts w:ascii="Calibri" w:eastAsia="Calibri" w:hAnsi="Calibri" w:cs="Calibri"/>
        </w:rPr>
        <w:t xml:space="preserve">perioada de implementare a proiectului nu este mai mare 24 de luni, </w:t>
      </w:r>
      <w:r w:rsidRPr="00E26546">
        <w:rPr>
          <w:rFonts w:ascii="Calibri" w:eastAsia="Calibri" w:hAnsi="Calibri" w:cs="Calibri"/>
        </w:rPr>
        <w:t>fără însă a depăși 31 decembrie 2029.</w:t>
      </w:r>
    </w:p>
    <w:p w14:paraId="632500A8" w14:textId="0DF5798E" w:rsidR="00BF452D" w:rsidRDefault="00425051" w:rsidP="00A179B0">
      <w:pPr>
        <w:numPr>
          <w:ilvl w:val="0"/>
          <w:numId w:val="5"/>
        </w:numPr>
        <w:suppressAutoHyphens w:val="0"/>
        <w:spacing w:after="0" w:line="240" w:lineRule="auto"/>
        <w:ind w:left="2070"/>
        <w:contextualSpacing/>
        <w:jc w:val="both"/>
        <w:rPr>
          <w:rFonts w:ascii="Calibri" w:eastAsia="Calibri" w:hAnsi="Calibri" w:cs="Calibri"/>
        </w:rPr>
      </w:pPr>
      <w:r>
        <w:rPr>
          <w:rFonts w:ascii="Calibri" w:eastAsia="Calibri" w:hAnsi="Calibri" w:cs="Calibri"/>
        </w:rPr>
        <w:t>p</w:t>
      </w:r>
      <w:r w:rsidR="00BF452D" w:rsidRPr="00BF452D">
        <w:rPr>
          <w:rFonts w:ascii="Calibri" w:eastAsia="Calibri" w:hAnsi="Calibri" w:cs="Calibri"/>
        </w:rPr>
        <w:t>roiectele respectă prevederile și regulile privind ajutorul de stat</w:t>
      </w:r>
      <w:r w:rsidR="00BF452D">
        <w:rPr>
          <w:rFonts w:ascii="Calibri" w:eastAsia="Calibri" w:hAnsi="Calibri" w:cs="Calibri"/>
        </w:rPr>
        <w:t>.</w:t>
      </w:r>
    </w:p>
    <w:p w14:paraId="0C34891C" w14:textId="2C3D43E2" w:rsidR="00725149" w:rsidRPr="00725149" w:rsidRDefault="00725149" w:rsidP="001D782E">
      <w:pPr>
        <w:pStyle w:val="ListParagraph"/>
        <w:numPr>
          <w:ilvl w:val="0"/>
          <w:numId w:val="5"/>
        </w:numPr>
        <w:ind w:left="1560" w:firstLine="150"/>
        <w:rPr>
          <w:rFonts w:ascii="Calibri" w:eastAsia="Calibri" w:hAnsi="Calibri" w:cs="Calibri"/>
          <w:kern w:val="0"/>
          <w:lang w:val="ro-RO"/>
          <w14:ligatures w14:val="none"/>
        </w:rPr>
      </w:pP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pentru apelul de proiecte dedicat ITI Valea Jiului</w:t>
      </w: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 xml:space="preserve"> proiectul propus contribuie la Strategia de dezvoltare economică, socială și de mediu a Văii Jiului, pentru perioada 2022-2030, aprobată prin HG 901/2022, cu îndeplinirea celorlalte condiții de eligibilitate, conformitate si de evaluare</w:t>
      </w:r>
      <w:r>
        <w:rPr>
          <w:rFonts w:ascii="Calibri" w:eastAsia="Calibri" w:hAnsi="Calibri" w:cs="Calibri"/>
          <w:kern w:val="0"/>
          <w:lang w:val="ro-RO"/>
          <w14:ligatures w14:val="none"/>
        </w:rPr>
        <w:t>.</w:t>
      </w:r>
    </w:p>
    <w:p w14:paraId="6CB824D3" w14:textId="77CAF9A4" w:rsidR="00725149" w:rsidRDefault="00103355" w:rsidP="00A179B0">
      <w:pPr>
        <w:numPr>
          <w:ilvl w:val="0"/>
          <w:numId w:val="5"/>
        </w:numPr>
        <w:suppressAutoHyphens w:val="0"/>
        <w:spacing w:after="0" w:line="240" w:lineRule="auto"/>
        <w:ind w:left="2070"/>
        <w:contextualSpacing/>
        <w:jc w:val="both"/>
        <w:rPr>
          <w:rFonts w:ascii="Calibri" w:eastAsia="Calibri" w:hAnsi="Calibri" w:cs="Calibri"/>
        </w:rPr>
      </w:pPr>
      <w:r w:rsidRPr="00103355">
        <w:rPr>
          <w:rFonts w:ascii="Calibri" w:eastAsia="Calibri" w:hAnsi="Calibri" w:cs="Calibri"/>
        </w:rPr>
        <w:t>Valoarea totală eligibilă a cererii de finanțare se încadrează în</w:t>
      </w:r>
      <w:r>
        <w:rPr>
          <w:rFonts w:ascii="Calibri" w:eastAsia="Calibri" w:hAnsi="Calibri" w:cs="Calibri"/>
        </w:rPr>
        <w:t xml:space="preserve"> limitele valorii minime</w:t>
      </w:r>
      <w:r w:rsidR="00425051">
        <w:rPr>
          <w:rFonts w:ascii="Calibri" w:eastAsia="Calibri" w:hAnsi="Calibri" w:cs="Calibri"/>
        </w:rPr>
        <w:t xml:space="preserve"> și </w:t>
      </w:r>
      <w:r>
        <w:rPr>
          <w:rFonts w:ascii="Calibri" w:eastAsia="Calibri" w:hAnsi="Calibri" w:cs="Calibri"/>
        </w:rPr>
        <w:t>maxime din Ghidul solicitantului.</w:t>
      </w:r>
    </w:p>
    <w:p w14:paraId="3D8412C7" w14:textId="77777777" w:rsidR="00E26546" w:rsidRPr="00D54498" w:rsidRDefault="00E26546" w:rsidP="001D782E">
      <w:pPr>
        <w:suppressAutoHyphens w:val="0"/>
        <w:spacing w:after="0" w:line="240" w:lineRule="auto"/>
        <w:ind w:left="2070"/>
        <w:contextualSpacing/>
        <w:jc w:val="both"/>
        <w:rPr>
          <w:rFonts w:ascii="Calibri" w:eastAsia="Calibri" w:hAnsi="Calibri" w:cs="Calibri"/>
        </w:rPr>
      </w:pPr>
    </w:p>
    <w:p w14:paraId="27FA9248" w14:textId="77777777" w:rsidR="00950D7B" w:rsidRPr="001426FB" w:rsidRDefault="00950D7B" w:rsidP="00950D7B">
      <w:pPr>
        <w:suppressAutoHyphens w:val="0"/>
        <w:spacing w:after="0" w:line="240" w:lineRule="auto"/>
        <w:ind w:left="2070"/>
        <w:contextualSpacing/>
        <w:jc w:val="both"/>
        <w:rPr>
          <w:rFonts w:ascii="Calibri" w:eastAsia="Calibri" w:hAnsi="Calibri" w:cs="Calibri"/>
        </w:rPr>
      </w:pPr>
    </w:p>
    <w:bookmarkEnd w:id="9"/>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6667E7"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10" w:name="_Hlk149144954"/>
      <w:bookmarkStart w:id="11" w:name="_Hlk149144713"/>
      <w:r w:rsidRPr="006667E7">
        <w:rPr>
          <w:rFonts w:cstheme="minorHAnsi"/>
          <w:b/>
          <w:iCs/>
          <w:lang w:val="ro-RO" w:eastAsia="sk-SK"/>
        </w:rPr>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p w14:paraId="4A59840F" w14:textId="24B5C5D2"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 perioada de verificare şi contractare: </w:t>
      </w:r>
    </w:p>
    <w:p w14:paraId="672C1527" w14:textId="77777777" w:rsid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lastRenderedPageBreak/>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451EA089" w14:textId="43B858E7" w:rsidR="006C071B" w:rsidRPr="006C071B" w:rsidRDefault="006C071B" w:rsidP="000C3761">
      <w:pPr>
        <w:pStyle w:val="ListParagraph"/>
        <w:numPr>
          <w:ilvl w:val="0"/>
          <w:numId w:val="2"/>
        </w:numPr>
        <w:ind w:left="2160"/>
        <w:rPr>
          <w:rFonts w:ascii="Calibri" w:eastAsia="Calibri" w:hAnsi="Calibri" w:cs="Calibri"/>
          <w:color w:val="000000"/>
          <w:kern w:val="0"/>
          <w:bdr w:val="none" w:sz="0" w:space="0" w:color="auto" w:frame="1"/>
          <w:shd w:val="clear" w:color="auto" w:fill="FFFFFF"/>
          <w:lang w:val="ro-RO"/>
          <w14:ligatures w14:val="none"/>
        </w:rPr>
      </w:pPr>
      <w:r w:rsidRPr="006C071B">
        <w:rPr>
          <w:rFonts w:ascii="Calibri" w:eastAsia="Calibri" w:hAnsi="Calibri" w:cs="Calibri"/>
          <w:color w:val="000000"/>
          <w:kern w:val="0"/>
          <w:bdr w:val="none" w:sz="0" w:space="0" w:color="auto" w:frame="1"/>
          <w:shd w:val="clear" w:color="auto" w:fill="FFFFFF"/>
          <w:lang w:val="ro-RO"/>
          <w14:ligatures w14:val="none"/>
        </w:rPr>
        <w:t>să fie în categoria întrepriderilor în dificultate, în conformitate cu prevederile Regulamentului (UE) 651/2014 al COMISIEI din 17 iunie 2014 de declarare a anumitor categorii de ajutoare compatibile cu piața internă în aplicarea articolelor 107 și 108 din tratat     (după caz);</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1A6E09B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 xml:space="preserve">solicitantului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10"/>
    </w:p>
    <w:bookmarkEnd w:id="11"/>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12" w:name="_Hlk149144979"/>
      <w:bookmarkStart w:id="13" w:name="_Hlk149144782"/>
      <w:r w:rsidRPr="001426FB">
        <w:rPr>
          <w:rFonts w:cstheme="minorHAnsi"/>
          <w:b/>
          <w:iCs/>
          <w:lang w:val="ro-RO" w:eastAsia="sk-SK"/>
        </w:rPr>
        <w:t>Mă angajez ca organizația pe care o reprezint:</w:t>
      </w:r>
    </w:p>
    <w:bookmarkEnd w:id="12"/>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13"/>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lastRenderedPageBreak/>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772EBE18" w14:textId="43F5383D"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w:t>
      </w:r>
    </w:p>
    <w:p w14:paraId="573F89CA" w14:textId="26E7BD54"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4" w:name="_Hlk146809678"/>
      <w:r w:rsidRPr="001426FB">
        <w:rPr>
          <w:rStyle w:val="slitbdy"/>
          <w:rFonts w:cstheme="minorHAnsi"/>
          <w:color w:val="000000"/>
          <w:bdr w:val="none" w:sz="0" w:space="0" w:color="auto" w:frame="1"/>
          <w:shd w:val="clear" w:color="auto" w:fill="FFFFFF"/>
        </w:rPr>
        <w:t>să prezinte, la momentul contractării, la cererea AM</w:t>
      </w:r>
      <w:r w:rsidR="00103355">
        <w:rPr>
          <w:rStyle w:val="slitbdy"/>
          <w:rFonts w:cstheme="minorHAnsi"/>
          <w:color w:val="000000"/>
          <w:bdr w:val="none" w:sz="0" w:space="0" w:color="auto" w:frame="1"/>
          <w:shd w:val="clear" w:color="auto" w:fill="FFFFFF"/>
        </w:rPr>
        <w:t>/OI PTJ</w:t>
      </w:r>
      <w:r w:rsidRPr="001426FB">
        <w:rPr>
          <w:rStyle w:val="slitbdy"/>
          <w:rFonts w:cstheme="minorHAnsi"/>
          <w:color w:val="000000"/>
          <w:bdr w:val="none" w:sz="0" w:space="0" w:color="auto" w:frame="1"/>
          <w:shd w:val="clear" w:color="auto" w:fill="FFFFFF"/>
        </w:rPr>
        <w:t>, toate documentele necesare pentru a dovedi îndeplinirea condițiilor de eligibilitate;</w:t>
      </w:r>
    </w:p>
    <w:p w14:paraId="7D606317" w14:textId="2B14D195"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 xml:space="preserve">să asigure funcționalitatea </w:t>
      </w:r>
      <w:r w:rsidR="00970186">
        <w:rPr>
          <w:rFonts w:cstheme="minorHAnsi"/>
          <w:color w:val="000000"/>
          <w:bdr w:val="none" w:sz="0" w:space="0" w:color="auto" w:frame="1"/>
          <w:shd w:val="clear" w:color="auto" w:fill="FFFFFF"/>
        </w:rPr>
        <w:t>și durabilitatea</w:t>
      </w:r>
      <w:r w:rsidRPr="001426FB">
        <w:rPr>
          <w:rFonts w:cstheme="minorHAnsi"/>
          <w:color w:val="000000"/>
          <w:bdr w:val="none" w:sz="0" w:space="0" w:color="auto" w:frame="1"/>
          <w:shd w:val="clear" w:color="auto" w:fill="FFFFFF"/>
        </w:rPr>
        <w:t xml:space="preserve"> proiectului,  anume proiectul să fie finalizat fizic sau implementat integral și să contribuie la obiectivele priorităților relevante înainte de termenul de 15 februarie 2030,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w:t>
      </w:r>
      <w:r w:rsidR="00E26546">
        <w:rPr>
          <w:rFonts w:cstheme="minorHAnsi"/>
          <w:color w:val="000000"/>
          <w:bdr w:val="none" w:sz="0" w:space="0" w:color="auto" w:frame="1"/>
          <w:shd w:val="clear" w:color="auto" w:fill="FFFFFF"/>
        </w:rPr>
        <w:t>TJ</w:t>
      </w:r>
      <w:r w:rsidRPr="001426FB">
        <w:rPr>
          <w:rFonts w:cstheme="minorHAnsi"/>
          <w:color w:val="000000"/>
          <w:bdr w:val="none" w:sz="0" w:space="0" w:color="auto" w:frame="1"/>
          <w:shd w:val="clear" w:color="auto" w:fill="FFFFFF"/>
        </w:rPr>
        <w:t>, dar nu mai târziu de 31 decembrie 2029. Înțeleg că în lipsa finalizării în termenul menționat pot fi aplicate corecții financiare;</w:t>
      </w:r>
    </w:p>
    <w:p w14:paraId="3DF54E7F" w14:textId="7E38BCE6" w:rsidR="00E1534E" w:rsidRPr="00930058"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5" w:name="_Hlk149144849"/>
      <w:r w:rsidRPr="00930058">
        <w:rPr>
          <w:rFonts w:ascii="Calibri" w:eastAsia="Yu Mincho" w:hAnsi="Calibri" w:cs="Calibri"/>
        </w:rPr>
        <w:t>să respecte, pe durata pregătirii şi implementării proiectului, prevederile legislaţiei comunitare şi naţionale în domeniul dezvoltării durabile,</w:t>
      </w:r>
      <w:r w:rsidR="008E5FAC">
        <w:rPr>
          <w:rFonts w:ascii="Calibri" w:eastAsia="Yu Mincho" w:hAnsi="Calibri" w:cs="Calibri"/>
        </w:rPr>
        <w:t xml:space="preserve"> </w:t>
      </w:r>
      <w:r w:rsidRPr="00930058">
        <w:rPr>
          <w:rFonts w:ascii="Calibri" w:eastAsia="Yu Mincho" w:hAnsi="Calibri" w:cs="Calibri"/>
        </w:rPr>
        <w:t>egalităţii de şanse şi nediscriminării, egalităţii de gen, GDPR, Carta drepturilor fundamentale a Uniunii Europene, Convenția ONU privind Drepturile Persoanelor cu Handicap, ajutorului de stat (</w:t>
      </w:r>
      <w:r w:rsidR="00EC2D65">
        <w:rPr>
          <w:rFonts w:ascii="Calibri" w:eastAsia="Yu Mincho" w:hAnsi="Calibri" w:cs="Calibri"/>
        </w:rPr>
        <w:t>nu se aplică prezentului apel</w:t>
      </w:r>
      <w:r w:rsidRPr="00930058">
        <w:rPr>
          <w:rFonts w:ascii="Calibri" w:eastAsia="Yu Mincho" w:hAnsi="Calibri" w:cs="Calibri"/>
        </w:rPr>
        <w:t xml:space="preserve">), precum și dreptul aplicabil al Uniunii </w:t>
      </w:r>
      <w:r w:rsidR="00D7151D" w:rsidRPr="00930058">
        <w:rPr>
          <w:rFonts w:ascii="Calibri" w:eastAsia="Yu Mincho" w:hAnsi="Calibri" w:cs="Calibri"/>
        </w:rPr>
        <w:t xml:space="preserve">Eurppene </w:t>
      </w:r>
      <w:r w:rsidRPr="00930058">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5"/>
      <w:r w:rsidR="0081219F" w:rsidRPr="00930058">
        <w:rPr>
          <w:rFonts w:ascii="Calibri" w:eastAsia="Yu Mincho" w:hAnsi="Calibri" w:cs="Calibri"/>
        </w:rPr>
        <w:t>;</w:t>
      </w:r>
    </w:p>
    <w:p w14:paraId="455FF279" w14:textId="789E165F" w:rsidR="00A51544" w:rsidRDefault="00E1534E"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să 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r w:rsidR="0081219F" w:rsidRPr="00930058">
        <w:rPr>
          <w:rFonts w:ascii="Calibri" w:eastAsia="Yu Mincho" w:hAnsi="Calibri" w:cs="Calibri"/>
        </w:rPr>
        <w:t>;</w:t>
      </w:r>
    </w:p>
    <w:p w14:paraId="001FC9E0" w14:textId="637C323B" w:rsidR="001D782E" w:rsidRPr="007F7438" w:rsidRDefault="00194B51" w:rsidP="001D782E">
      <w:pPr>
        <w:numPr>
          <w:ilvl w:val="0"/>
          <w:numId w:val="6"/>
        </w:numPr>
        <w:suppressAutoHyphens w:val="0"/>
        <w:spacing w:after="0" w:line="240" w:lineRule="auto"/>
        <w:ind w:left="1800"/>
        <w:jc w:val="both"/>
        <w:rPr>
          <w:rFonts w:ascii="Calibri" w:eastAsia="Yu Mincho" w:hAnsi="Calibri" w:cs="Calibri"/>
        </w:rPr>
      </w:pPr>
      <w:r>
        <w:rPr>
          <w:rFonts w:ascii="Calibri" w:eastAsia="Yu Mincho" w:hAnsi="Calibri" w:cs="Calibri"/>
        </w:rPr>
        <w:t xml:space="preserve">va </w:t>
      </w:r>
      <w:r w:rsidRPr="00194B51">
        <w:rPr>
          <w:rFonts w:ascii="Calibri" w:eastAsia="Yu Mincho" w:hAnsi="Calibri" w:cs="Calibri"/>
        </w:rPr>
        <w:t>notific</w:t>
      </w:r>
      <w:r>
        <w:rPr>
          <w:rFonts w:ascii="Calibri" w:eastAsia="Yu Mincho" w:hAnsi="Calibri" w:cs="Calibri"/>
        </w:rPr>
        <w:t>a</w:t>
      </w:r>
      <w:r w:rsidRPr="00194B51">
        <w:rPr>
          <w:rFonts w:ascii="Calibri" w:eastAsia="Yu Mincho" w:hAnsi="Calibri" w:cs="Calibri"/>
        </w:rPr>
        <w:t xml:space="preserve"> AM P</w:t>
      </w:r>
      <w:r w:rsidR="00BF452D">
        <w:rPr>
          <w:rFonts w:ascii="Calibri" w:eastAsia="Yu Mincho" w:hAnsi="Calibri" w:cs="Calibri"/>
        </w:rPr>
        <w:t>TJ</w:t>
      </w:r>
      <w:r w:rsidRPr="00194B51">
        <w:rPr>
          <w:rFonts w:ascii="Calibri" w:eastAsia="Yu Mincho" w:hAnsi="Calibri" w:cs="Calibri"/>
        </w:rPr>
        <w:t xml:space="preserve">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w:t>
      </w:r>
      <w:r>
        <w:rPr>
          <w:rFonts w:ascii="Calibri" w:eastAsia="Yu Mincho" w:hAnsi="Calibri" w:cs="Calibri"/>
        </w:rPr>
        <w:t xml:space="preserve"> </w:t>
      </w:r>
      <w:r w:rsidRPr="00194B51">
        <w:rPr>
          <w:rFonts w:ascii="Calibri" w:eastAsia="Yu Mincho" w:hAnsi="Calibri" w:cs="Calibri"/>
        </w:rPr>
        <w:t xml:space="preserve">din alte fonduri europene sau de la bugetul de stat pentru </w:t>
      </w:r>
      <w:r w:rsidR="0046475D">
        <w:rPr>
          <w:rFonts w:ascii="Calibri" w:eastAsia="Yu Mincho" w:hAnsi="Calibri" w:cs="Calibri"/>
        </w:rPr>
        <w:t xml:space="preserve">investiții similare </w:t>
      </w:r>
      <w:r w:rsidRPr="00194B51">
        <w:rPr>
          <w:rFonts w:ascii="Calibri" w:eastAsia="Yu Mincho" w:hAnsi="Calibri" w:cs="Calibri"/>
        </w:rPr>
        <w:t>obiectivul</w:t>
      </w:r>
      <w:r w:rsidR="0046475D">
        <w:rPr>
          <w:rFonts w:ascii="Calibri" w:eastAsia="Yu Mincho" w:hAnsi="Calibri" w:cs="Calibri"/>
        </w:rPr>
        <w:t>ui</w:t>
      </w:r>
      <w:r w:rsidRPr="00194B51">
        <w:rPr>
          <w:rFonts w:ascii="Calibri" w:eastAsia="Yu Mincho" w:hAnsi="Calibri" w:cs="Calibri"/>
        </w:rPr>
        <w:t xml:space="preserve"> de investiție solicitat prin prezentul apel.</w:t>
      </w:r>
    </w:p>
    <w:p w14:paraId="728C61F5" w14:textId="77777777" w:rsidR="00321B2F" w:rsidRPr="00321B2F" w:rsidRDefault="00321B2F" w:rsidP="00321B2F">
      <w:pPr>
        <w:suppressAutoHyphens w:val="0"/>
        <w:spacing w:after="0" w:line="240" w:lineRule="auto"/>
        <w:ind w:left="1800"/>
        <w:jc w:val="both"/>
        <w:rPr>
          <w:rFonts w:ascii="Calibri" w:eastAsia="Yu Mincho" w:hAnsi="Calibri" w:cs="Calibri"/>
        </w:rPr>
      </w:pPr>
    </w:p>
    <w:p w14:paraId="6560EE02" w14:textId="47FF8DA5" w:rsidR="00B7085B" w:rsidRPr="00930058" w:rsidRDefault="00B7085B" w:rsidP="0004562C">
      <w:pPr>
        <w:suppressAutoHyphens w:val="0"/>
        <w:spacing w:after="0" w:line="240" w:lineRule="auto"/>
        <w:ind w:firstLine="540"/>
        <w:jc w:val="both"/>
        <w:rPr>
          <w:rFonts w:ascii="Calibri" w:eastAsia="Yu Mincho" w:hAnsi="Calibri" w:cs="Calibri"/>
        </w:rPr>
      </w:pPr>
      <w:r w:rsidRPr="001D782E">
        <w:rPr>
          <w:rFonts w:ascii="Calibri" w:eastAsia="Yu Mincho" w:hAnsi="Calibri" w:cs="Calibri"/>
          <w:b/>
          <w:bCs/>
        </w:rPr>
        <w:t>Totodată declar următoarele</w:t>
      </w:r>
      <w:r>
        <w:rPr>
          <w:rFonts w:ascii="Calibri" w:eastAsia="Yu Mincho" w:hAnsi="Calibri" w:cs="Calibri"/>
        </w:rPr>
        <w:t>:</w:t>
      </w:r>
    </w:p>
    <w:p w14:paraId="5ADF42A0" w14:textId="4220A370" w:rsidR="00816626" w:rsidRPr="004E37B3" w:rsidRDefault="000336E5" w:rsidP="004E37B3">
      <w:pPr>
        <w:pStyle w:val="ListParagraph"/>
        <w:numPr>
          <w:ilvl w:val="2"/>
          <w:numId w:val="1"/>
        </w:numPr>
        <w:suppressAutoHyphens w:val="0"/>
        <w:spacing w:after="0" w:line="240" w:lineRule="auto"/>
        <w:jc w:val="both"/>
        <w:rPr>
          <w:rFonts w:cstheme="minorHAnsi"/>
          <w:color w:val="000000"/>
          <w:bdr w:val="none" w:sz="0" w:space="0" w:color="auto" w:frame="1"/>
          <w:shd w:val="clear" w:color="auto" w:fill="FFFFFF"/>
        </w:rPr>
      </w:pPr>
      <w:proofErr w:type="spellStart"/>
      <w:r w:rsidRPr="004E37B3">
        <w:rPr>
          <w:rFonts w:ascii="Calibri" w:eastAsia="Calibri" w:hAnsi="Calibri" w:cs="Calibri"/>
          <w:color w:val="000000"/>
          <w:shd w:val="clear" w:color="auto" w:fill="FFFFFF"/>
        </w:rPr>
        <w:t>î</w:t>
      </w:r>
      <w:r w:rsidR="00816626" w:rsidRPr="004E37B3">
        <w:rPr>
          <w:rFonts w:ascii="Calibri" w:eastAsia="Calibri" w:hAnsi="Calibri" w:cs="Calibri"/>
          <w:color w:val="000000"/>
          <w:shd w:val="clear" w:color="auto" w:fill="FFFFFF"/>
        </w:rPr>
        <w:t>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cazul</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nerespectării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conform </w:t>
      </w:r>
      <w:proofErr w:type="spellStart"/>
      <w:r w:rsidR="00816626" w:rsidRPr="004E37B3">
        <w:rPr>
          <w:rFonts w:ascii="Calibri" w:eastAsia="Calibri" w:hAnsi="Calibri" w:cs="Calibri"/>
          <w:color w:val="000000"/>
          <w:shd w:val="clear" w:color="auto" w:fill="FFFFFF"/>
        </w:rPr>
        <w:t>ghidului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oricând</w:t>
      </w:r>
      <w:proofErr w:type="spellEnd"/>
      <w:r w:rsidR="00816626" w:rsidRPr="004E37B3">
        <w:rPr>
          <w:rFonts w:ascii="Calibri" w:eastAsia="Calibri" w:hAnsi="Calibri" w:cs="Calibri"/>
          <w:color w:val="000000"/>
          <w:shd w:val="clear" w:color="auto" w:fill="FFFFFF"/>
        </w:rPr>
        <w:t xml:space="preserve"> pe </w:t>
      </w:r>
      <w:proofErr w:type="spellStart"/>
      <w:r w:rsidR="00816626" w:rsidRPr="004E37B3">
        <w:rPr>
          <w:rFonts w:ascii="Calibri" w:eastAsia="Calibri" w:hAnsi="Calibri" w:cs="Calibri"/>
          <w:color w:val="000000"/>
          <w:shd w:val="clear" w:color="auto" w:fill="FFFFFF"/>
        </w:rPr>
        <w:t>perioada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procesului</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evaluare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selecție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și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contractare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cererea</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finanțare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va</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respinsă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acest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sens</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situație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eveniment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modificare</w:t>
      </w:r>
      <w:proofErr w:type="spellEnd"/>
      <w:r w:rsidR="00816626" w:rsidRPr="004E37B3">
        <w:rPr>
          <w:rFonts w:ascii="Calibri" w:eastAsia="Calibri" w:hAnsi="Calibri" w:cs="Calibri"/>
          <w:color w:val="000000"/>
          <w:shd w:val="clear" w:color="auto" w:fill="FFFFFF"/>
        </w:rPr>
        <w:t xml:space="preserve"> care </w:t>
      </w:r>
      <w:proofErr w:type="spellStart"/>
      <w:r w:rsidR="00816626" w:rsidRPr="004E37B3">
        <w:rPr>
          <w:rFonts w:ascii="Calibri" w:eastAsia="Calibri" w:hAnsi="Calibri" w:cs="Calibri"/>
          <w:color w:val="000000"/>
          <w:shd w:val="clear" w:color="auto" w:fill="FFFFFF"/>
        </w:rPr>
        <w:t>afectează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sau</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ar</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putea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afecta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respectarea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menționate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Ghidul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vor</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aduse</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cunoștința</w:t>
      </w:r>
      <w:proofErr w:type="spellEnd"/>
      <w:r w:rsidR="00816626" w:rsidRPr="004E37B3">
        <w:rPr>
          <w:rFonts w:ascii="Calibri" w:eastAsia="Calibri" w:hAnsi="Calibri" w:cs="Calibri"/>
          <w:color w:val="000000"/>
          <w:shd w:val="clear" w:color="auto" w:fill="FFFFFF"/>
        </w:rPr>
        <w:t xml:space="preserve"> AM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termen de 5 </w:t>
      </w:r>
      <w:proofErr w:type="spellStart"/>
      <w:r w:rsidR="00816626" w:rsidRPr="004E37B3">
        <w:rPr>
          <w:rFonts w:ascii="Calibri" w:eastAsia="Calibri" w:hAnsi="Calibri" w:cs="Calibri"/>
          <w:color w:val="000000"/>
          <w:shd w:val="clear" w:color="auto" w:fill="FFFFFF"/>
        </w:rPr>
        <w:t>zile</w:t>
      </w:r>
      <w:proofErr w:type="spellEnd"/>
      <w:r w:rsidR="00816626" w:rsidRPr="004E37B3">
        <w:rPr>
          <w:rFonts w:ascii="Calibri" w:eastAsia="Calibri" w:hAnsi="Calibri" w:cs="Calibri"/>
          <w:color w:val="000000"/>
          <w:shd w:val="clear" w:color="auto" w:fill="FFFFFF"/>
        </w:rPr>
        <w:t xml:space="preserve"> de la </w:t>
      </w:r>
      <w:proofErr w:type="spellStart"/>
      <w:r w:rsidR="00816626" w:rsidRPr="004E37B3">
        <w:rPr>
          <w:rFonts w:ascii="Calibri" w:eastAsia="Calibri" w:hAnsi="Calibri" w:cs="Calibri"/>
          <w:color w:val="000000"/>
          <w:shd w:val="clear" w:color="auto" w:fill="FFFFFF"/>
        </w:rPr>
        <w:t>luarea</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cunoștință</w:t>
      </w:r>
      <w:proofErr w:type="spellEnd"/>
      <w:r w:rsidR="00816626" w:rsidRPr="004E37B3">
        <w:rPr>
          <w:rFonts w:ascii="Calibri" w:eastAsia="Calibri" w:hAnsi="Calibri" w:cs="Calibri"/>
          <w:color w:val="000000"/>
          <w:shd w:val="clear" w:color="auto" w:fill="FFFFFF"/>
        </w:rPr>
        <w:t xml:space="preserve"> a </w:t>
      </w:r>
      <w:proofErr w:type="spellStart"/>
      <w:r w:rsidR="00816626" w:rsidRPr="004E37B3">
        <w:rPr>
          <w:rFonts w:ascii="Calibri" w:eastAsia="Calibri" w:hAnsi="Calibri" w:cs="Calibri"/>
          <w:color w:val="000000"/>
          <w:shd w:val="clear" w:color="auto" w:fill="FFFFFF"/>
        </w:rPr>
        <w:t>situației</w:t>
      </w:r>
      <w:proofErr w:type="spellEnd"/>
      <w:r w:rsidR="00816626" w:rsidRPr="004E37B3">
        <w:rPr>
          <w:rFonts w:ascii="Calibri" w:eastAsia="Calibri" w:hAnsi="Calibri" w:cs="Calibri"/>
          <w:color w:val="000000"/>
          <w:shd w:val="clear" w:color="auto" w:fill="FFFFFF"/>
        </w:rPr>
        <w:t xml:space="preserve"> respective</w:t>
      </w:r>
      <w:r w:rsidR="006E4FCE" w:rsidRPr="004E37B3">
        <w:rPr>
          <w:rFonts w:ascii="Calibri" w:eastAsia="Calibri" w:hAnsi="Calibri" w:cs="Calibri"/>
          <w:color w:val="000000"/>
          <w:shd w:val="clear" w:color="auto" w:fill="FFFFFF"/>
        </w:rPr>
        <w:t>;</w:t>
      </w:r>
    </w:p>
    <w:p w14:paraId="4C612A84" w14:textId="24ED729F" w:rsidR="00E76F5F" w:rsidRPr="004E37B3" w:rsidRDefault="00B7085B"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proofErr w:type="spellStart"/>
      <w:r w:rsidRPr="004E37B3">
        <w:rPr>
          <w:rFonts w:ascii="Calibri" w:eastAsia="Yu Mincho" w:hAnsi="Calibri" w:cs="Calibri"/>
        </w:rPr>
        <w:lastRenderedPageBreak/>
        <w:t>voi</w:t>
      </w:r>
      <w:proofErr w:type="spellEnd"/>
      <w:r w:rsidRPr="004E37B3">
        <w:rPr>
          <w:rFonts w:ascii="Calibri" w:eastAsia="Yu Mincho" w:hAnsi="Calibri" w:cs="Calibri"/>
        </w:rPr>
        <w:t xml:space="preserve"> </w:t>
      </w:r>
      <w:proofErr w:type="spellStart"/>
      <w:r w:rsidRPr="004E37B3">
        <w:rPr>
          <w:rFonts w:ascii="Calibri" w:eastAsia="Yu Mincho" w:hAnsi="Calibri" w:cs="Calibri"/>
        </w:rPr>
        <w:t>lua</w:t>
      </w:r>
      <w:proofErr w:type="spellEnd"/>
      <w:r w:rsidR="00E76F5F" w:rsidRPr="004E37B3">
        <w:rPr>
          <w:rFonts w:ascii="Calibri" w:eastAsia="Yu Mincho" w:hAnsi="Calibri" w:cs="Calibri"/>
        </w:rPr>
        <w:t xml:space="preserve"> </w:t>
      </w:r>
      <w:proofErr w:type="spellStart"/>
      <w:r w:rsidR="00E76F5F" w:rsidRPr="004E37B3">
        <w:rPr>
          <w:rFonts w:ascii="Calibri" w:eastAsia="Calibri" w:hAnsi="Calibri" w:cs="Calibri"/>
          <w:color w:val="000000"/>
          <w:shd w:val="clear" w:color="auto" w:fill="FFFFFF"/>
        </w:rPr>
        <w:t>toate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măsurile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pentru</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respectarea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regulilor</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privind</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evitarea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conflictului</w:t>
      </w:r>
      <w:proofErr w:type="spellEnd"/>
      <w:r w:rsidR="00E76F5F" w:rsidRPr="004E37B3">
        <w:rPr>
          <w:rFonts w:ascii="Calibri" w:eastAsia="Yu Mincho" w:hAnsi="Calibri" w:cs="Calibri"/>
        </w:rPr>
        <w:t xml:space="preserve"> de </w:t>
      </w:r>
      <w:proofErr w:type="spellStart"/>
      <w:r w:rsidR="00E76F5F" w:rsidRPr="004E37B3">
        <w:rPr>
          <w:rFonts w:ascii="Calibri" w:eastAsia="Yu Mincho" w:hAnsi="Calibri" w:cs="Calibri"/>
        </w:rPr>
        <w:t>interese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în</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conformitate</w:t>
      </w:r>
      <w:proofErr w:type="spellEnd"/>
      <w:r w:rsidR="00E76F5F" w:rsidRPr="004E37B3">
        <w:rPr>
          <w:rFonts w:ascii="Calibri" w:eastAsia="Yu Mincho" w:hAnsi="Calibri" w:cs="Calibri"/>
        </w:rPr>
        <w:t xml:space="preserve"> cu </w:t>
      </w:r>
      <w:proofErr w:type="spellStart"/>
      <w:r w:rsidR="00E76F5F" w:rsidRPr="004E37B3">
        <w:rPr>
          <w:rFonts w:ascii="Calibri" w:eastAsia="Yu Mincho" w:hAnsi="Calibri" w:cs="Calibri"/>
        </w:rPr>
        <w:t>reglementările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europene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și</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naționale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în</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vigoare</w:t>
      </w:r>
      <w:proofErr w:type="spellEnd"/>
      <w:r w:rsidR="006E4FCE" w:rsidRPr="004E37B3">
        <w:rPr>
          <w:rFonts w:ascii="Calibri" w:eastAsia="Calibri" w:hAnsi="Calibri" w:cs="Calibri"/>
          <w:color w:val="000000"/>
          <w:bdr w:val="none" w:sz="0" w:space="0" w:color="auto" w:frame="1"/>
          <w:shd w:val="clear" w:color="auto" w:fill="FFFFFF"/>
        </w:rPr>
        <w:t>;</w:t>
      </w:r>
    </w:p>
    <w:p w14:paraId="50236700" w14:textId="416E9732" w:rsidR="00321B2F" w:rsidRPr="007F7438" w:rsidRDefault="000D3646" w:rsidP="007F7438">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r w:rsidRPr="004E37B3">
        <w:rPr>
          <w:rFonts w:ascii="Calibri" w:eastAsia="Calibri" w:hAnsi="Calibri" w:cs="Calibri"/>
          <w:color w:val="000000"/>
          <w:bdr w:val="none" w:sz="0" w:space="0" w:color="auto" w:frame="1"/>
          <w:shd w:val="clear" w:color="auto" w:fill="FFFFFF"/>
        </w:rPr>
        <w:t xml:space="preserve">TVA </w:t>
      </w:r>
      <w:proofErr w:type="spellStart"/>
      <w:r w:rsidRPr="004E37B3">
        <w:rPr>
          <w:rFonts w:ascii="Calibri" w:eastAsia="Calibri" w:hAnsi="Calibri" w:cs="Calibri"/>
          <w:color w:val="000000"/>
          <w:bdr w:val="none" w:sz="0" w:space="0" w:color="auto" w:frame="1"/>
          <w:shd w:val="clear" w:color="auto" w:fill="FFFFFF"/>
        </w:rPr>
        <w:t>declarată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cadrul</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operaţiunii</w:t>
      </w:r>
      <w:proofErr w:type="spellEnd"/>
      <w:r w:rsidRPr="004E37B3">
        <w:rPr>
          <w:rFonts w:ascii="Calibri" w:eastAsia="Calibri" w:hAnsi="Calibri" w:cs="Calibri"/>
          <w:color w:val="000000"/>
          <w:bdr w:val="none" w:sz="0" w:space="0" w:color="auto" w:frame="1"/>
          <w:shd w:val="clear" w:color="auto" w:fill="FFFFFF"/>
        </w:rPr>
        <w:t xml:space="preserve"> a fi </w:t>
      </w:r>
      <w:proofErr w:type="spellStart"/>
      <w:r w:rsidRPr="004E37B3">
        <w:rPr>
          <w:rFonts w:ascii="Calibri" w:eastAsia="Calibri" w:hAnsi="Calibri" w:cs="Calibri"/>
          <w:color w:val="000000"/>
          <w:bdr w:val="none" w:sz="0" w:space="0" w:color="auto" w:frame="1"/>
          <w:shd w:val="clear" w:color="auto" w:fill="FFFFFF"/>
        </w:rPr>
        <w:t>eligibilă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finanţare</w:t>
      </w:r>
      <w:proofErr w:type="spellEnd"/>
      <w:r w:rsidRPr="004E37B3">
        <w:rPr>
          <w:rFonts w:ascii="Calibri" w:eastAsia="Calibri" w:hAnsi="Calibri" w:cs="Calibri"/>
          <w:color w:val="000000"/>
          <w:bdr w:val="none" w:sz="0" w:space="0" w:color="auto" w:frame="1"/>
          <w:shd w:val="clear" w:color="auto" w:fill="FFFFFF"/>
        </w:rPr>
        <w:t xml:space="preserve"> din </w:t>
      </w:r>
      <w:proofErr w:type="spellStart"/>
      <w:r w:rsidRPr="004E37B3">
        <w:rPr>
          <w:rFonts w:ascii="Calibri" w:eastAsia="Calibri" w:hAnsi="Calibri" w:cs="Calibri"/>
          <w:color w:val="000000"/>
          <w:bdr w:val="none" w:sz="0" w:space="0" w:color="auto" w:frame="1"/>
          <w:shd w:val="clear" w:color="auto" w:fill="FFFFFF"/>
        </w:rPr>
        <w:t>fonduri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europene</w:t>
      </w:r>
      <w:proofErr w:type="spellEnd"/>
      <w:r w:rsidRPr="004E37B3">
        <w:rPr>
          <w:rFonts w:ascii="Calibri" w:eastAsia="Calibri" w:hAnsi="Calibri" w:cs="Calibri"/>
          <w:color w:val="000000"/>
          <w:bdr w:val="none" w:sz="0" w:space="0" w:color="auto" w:frame="1"/>
          <w:shd w:val="clear" w:color="auto" w:fill="FFFFFF"/>
        </w:rPr>
        <w:t xml:space="preserve"> nu a </w:t>
      </w:r>
      <w:proofErr w:type="spellStart"/>
      <w:r w:rsidRPr="004E37B3">
        <w:rPr>
          <w:rFonts w:ascii="Calibri" w:eastAsia="Calibri" w:hAnsi="Calibri" w:cs="Calibri"/>
          <w:color w:val="000000"/>
          <w:bdr w:val="none" w:sz="0" w:space="0" w:color="auto" w:frame="1"/>
          <w:shd w:val="clear" w:color="auto" w:fill="FFFFFF"/>
        </w:rPr>
        <w:t>fost</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nu </w:t>
      </w:r>
      <w:proofErr w:type="spellStart"/>
      <w:r w:rsidRPr="004E37B3">
        <w:rPr>
          <w:rFonts w:ascii="Calibri" w:eastAsia="Calibri" w:hAnsi="Calibri" w:cs="Calibri"/>
          <w:color w:val="000000"/>
          <w:bdr w:val="none" w:sz="0" w:space="0" w:color="auto" w:frame="1"/>
          <w:shd w:val="clear" w:color="auto" w:fill="FFFFFF"/>
        </w:rPr>
        <w:t>va</w:t>
      </w:r>
      <w:proofErr w:type="spellEnd"/>
      <w:r w:rsidRPr="004E37B3">
        <w:rPr>
          <w:rFonts w:ascii="Calibri" w:eastAsia="Calibri" w:hAnsi="Calibri" w:cs="Calibri"/>
          <w:color w:val="000000"/>
          <w:bdr w:val="none" w:sz="0" w:space="0" w:color="auto" w:frame="1"/>
          <w:shd w:val="clear" w:color="auto" w:fill="FFFFFF"/>
        </w:rPr>
        <w:t xml:space="preserve"> fi </w:t>
      </w:r>
      <w:proofErr w:type="spellStart"/>
      <w:r w:rsidRPr="004E37B3">
        <w:rPr>
          <w:rFonts w:ascii="Calibri" w:eastAsia="Calibri" w:hAnsi="Calibri" w:cs="Calibri"/>
          <w:color w:val="000000"/>
          <w:bdr w:val="none" w:sz="0" w:space="0" w:color="auto" w:frame="1"/>
          <w:shd w:val="clear" w:color="auto" w:fill="FFFFFF"/>
        </w:rPr>
        <w:t>solicitată</w:t>
      </w:r>
      <w:proofErr w:type="spellEnd"/>
      <w:r w:rsidRPr="004E37B3">
        <w:rPr>
          <w:rFonts w:ascii="Calibri" w:eastAsia="Calibri" w:hAnsi="Calibri" w:cs="Calibri"/>
          <w:color w:val="000000"/>
          <w:bdr w:val="none" w:sz="0" w:space="0" w:color="auto" w:frame="1"/>
          <w:shd w:val="clear" w:color="auto" w:fill="FFFFFF"/>
        </w:rPr>
        <w:t xml:space="preserve"> la </w:t>
      </w:r>
      <w:proofErr w:type="spellStart"/>
      <w:r w:rsidRPr="004E37B3">
        <w:rPr>
          <w:rFonts w:ascii="Calibri" w:eastAsia="Calibri" w:hAnsi="Calibri" w:cs="Calibri"/>
          <w:color w:val="000000"/>
          <w:bdr w:val="none" w:sz="0" w:space="0" w:color="auto" w:frame="1"/>
          <w:shd w:val="clear" w:color="auto" w:fill="FFFFFF"/>
        </w:rPr>
        <w:t>rambursare</w:t>
      </w:r>
      <w:proofErr w:type="spellEnd"/>
      <w:r w:rsidRPr="004E37B3">
        <w:rPr>
          <w:rFonts w:ascii="Calibri" w:eastAsia="Calibri" w:hAnsi="Calibri" w:cs="Calibri"/>
          <w:color w:val="000000"/>
          <w:bdr w:val="none" w:sz="0" w:space="0" w:color="auto" w:frame="1"/>
          <w:shd w:val="clear" w:color="auto" w:fill="FFFFFF"/>
        </w:rPr>
        <w:t xml:space="preserve"> conform </w:t>
      </w:r>
      <w:proofErr w:type="spellStart"/>
      <w:r w:rsidRPr="004E37B3">
        <w:rPr>
          <w:rFonts w:ascii="Calibri" w:eastAsia="Calibri" w:hAnsi="Calibri" w:cs="Calibri"/>
          <w:color w:val="000000"/>
          <w:bdr w:val="none" w:sz="0" w:space="0" w:color="auto" w:frame="1"/>
          <w:shd w:val="clear" w:color="auto" w:fill="FFFFFF"/>
        </w:rPr>
        <w:t>legislaţiei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naţionale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domeniul</w:t>
      </w:r>
      <w:proofErr w:type="spellEnd"/>
      <w:r w:rsidRPr="004E37B3">
        <w:rPr>
          <w:rFonts w:ascii="Calibri" w:eastAsia="Calibri" w:hAnsi="Calibri" w:cs="Calibri"/>
          <w:color w:val="000000"/>
          <w:bdr w:val="none" w:sz="0" w:space="0" w:color="auto" w:frame="1"/>
          <w:shd w:val="clear" w:color="auto" w:fill="FFFFFF"/>
        </w:rPr>
        <w:t xml:space="preserve"> fiscal,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respecta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prevederile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2018/1046 al </w:t>
      </w:r>
      <w:proofErr w:type="spellStart"/>
      <w:r w:rsidRPr="004E37B3">
        <w:rPr>
          <w:rFonts w:ascii="Calibri" w:eastAsia="Calibri" w:hAnsi="Calibri" w:cs="Calibri"/>
          <w:color w:val="000000"/>
          <w:bdr w:val="none" w:sz="0" w:space="0" w:color="auto" w:frame="1"/>
          <w:shd w:val="clear" w:color="auto" w:fill="FFFFFF"/>
        </w:rPr>
        <w:t>Parlamentului</w:t>
      </w:r>
      <w:proofErr w:type="spellEnd"/>
      <w:r w:rsidRPr="004E37B3">
        <w:rPr>
          <w:rFonts w:ascii="Calibri" w:eastAsia="Calibri" w:hAnsi="Calibri" w:cs="Calibri"/>
          <w:color w:val="000000"/>
          <w:bdr w:val="none" w:sz="0" w:space="0" w:color="auto" w:frame="1"/>
          <w:shd w:val="clear" w:color="auto" w:fill="FFFFFF"/>
        </w:rPr>
        <w:t xml:space="preserve"> European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al </w:t>
      </w:r>
      <w:proofErr w:type="spellStart"/>
      <w:r w:rsidRPr="004E37B3">
        <w:rPr>
          <w:rFonts w:ascii="Calibri" w:eastAsia="Calibri" w:hAnsi="Calibri" w:cs="Calibri"/>
          <w:color w:val="000000"/>
          <w:bdr w:val="none" w:sz="0" w:space="0" w:color="auto" w:frame="1"/>
          <w:shd w:val="clear" w:color="auto" w:fill="FFFFFF"/>
        </w:rPr>
        <w:t>Consiliului</w:t>
      </w:r>
      <w:proofErr w:type="spellEnd"/>
      <w:r w:rsidRPr="004E37B3">
        <w:rPr>
          <w:rFonts w:ascii="Calibri" w:eastAsia="Calibri" w:hAnsi="Calibri" w:cs="Calibri"/>
          <w:color w:val="000000"/>
          <w:bdr w:val="none" w:sz="0" w:space="0" w:color="auto" w:frame="1"/>
          <w:shd w:val="clear" w:color="auto" w:fill="FFFFFF"/>
        </w:rPr>
        <w:t xml:space="preserve"> din 18 </w:t>
      </w:r>
      <w:proofErr w:type="spellStart"/>
      <w:r w:rsidRPr="004E37B3">
        <w:rPr>
          <w:rFonts w:ascii="Calibri" w:eastAsia="Calibri" w:hAnsi="Calibri" w:cs="Calibri"/>
          <w:color w:val="000000"/>
          <w:bdr w:val="none" w:sz="0" w:space="0" w:color="auto" w:frame="1"/>
          <w:shd w:val="clear" w:color="auto" w:fill="FFFFFF"/>
        </w:rPr>
        <w:t>iulie</w:t>
      </w:r>
      <w:proofErr w:type="spellEnd"/>
      <w:r w:rsidRPr="004E37B3">
        <w:rPr>
          <w:rFonts w:ascii="Calibri" w:eastAsia="Calibri" w:hAnsi="Calibri" w:cs="Calibri"/>
          <w:color w:val="000000"/>
          <w:bdr w:val="none" w:sz="0" w:space="0" w:color="auto" w:frame="1"/>
          <w:shd w:val="clear" w:color="auto" w:fill="FFFFFF"/>
        </w:rPr>
        <w:t xml:space="preserve"> 2018 </w:t>
      </w:r>
      <w:proofErr w:type="spellStart"/>
      <w:r w:rsidRPr="004E37B3">
        <w:rPr>
          <w:rFonts w:ascii="Calibri" w:eastAsia="Calibri" w:hAnsi="Calibri" w:cs="Calibri"/>
          <w:color w:val="000000"/>
          <w:bdr w:val="none" w:sz="0" w:space="0" w:color="auto" w:frame="1"/>
          <w:shd w:val="clear" w:color="auto" w:fill="FFFFFF"/>
        </w:rPr>
        <w:t>privind</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normele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financiare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aplicabile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bugetului</w:t>
      </w:r>
      <w:proofErr w:type="spellEnd"/>
      <w:r w:rsidRPr="004E37B3">
        <w:rPr>
          <w:rFonts w:ascii="Calibri" w:eastAsia="Calibri" w:hAnsi="Calibri" w:cs="Calibri"/>
          <w:color w:val="000000"/>
          <w:bdr w:val="none" w:sz="0" w:space="0" w:color="auto" w:frame="1"/>
          <w:shd w:val="clear" w:color="auto" w:fill="FFFFFF"/>
        </w:rPr>
        <w:t xml:space="preserve"> general al </w:t>
      </w:r>
      <w:proofErr w:type="spellStart"/>
      <w:r w:rsidRPr="004E37B3">
        <w:rPr>
          <w:rFonts w:ascii="Calibri" w:eastAsia="Calibri" w:hAnsi="Calibri" w:cs="Calibri"/>
          <w:color w:val="000000"/>
          <w:bdr w:val="none" w:sz="0" w:space="0" w:color="auto" w:frame="1"/>
          <w:shd w:val="clear" w:color="auto" w:fill="FFFFFF"/>
        </w:rPr>
        <w:t>Uniunii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modificare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Regulamentelor</w:t>
      </w:r>
      <w:proofErr w:type="spellEnd"/>
      <w:r w:rsidRPr="004E37B3">
        <w:rPr>
          <w:rFonts w:ascii="Calibri" w:eastAsia="Calibri" w:hAnsi="Calibri" w:cs="Calibri"/>
          <w:color w:val="000000"/>
          <w:bdr w:val="none" w:sz="0" w:space="0" w:color="auto" w:frame="1"/>
          <w:shd w:val="clear" w:color="auto" w:fill="FFFFFF"/>
        </w:rPr>
        <w:t xml:space="preserve"> UE nr. 1296/2013, (UE) nr. 1301/2013, (UE) 1303/2013, (UE) 1304/2013, (UE)1309/2013, (UE) 1316/2013, (UE) 223/2014, (UE) 283/2014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Deciziei</w:t>
      </w:r>
      <w:proofErr w:type="spellEnd"/>
      <w:r w:rsidRPr="004E37B3">
        <w:rPr>
          <w:rFonts w:ascii="Calibri" w:eastAsia="Calibri" w:hAnsi="Calibri" w:cs="Calibri"/>
          <w:color w:val="000000"/>
          <w:bdr w:val="none" w:sz="0" w:space="0" w:color="auto" w:frame="1"/>
          <w:shd w:val="clear" w:color="auto" w:fill="FFFFFF"/>
        </w:rPr>
        <w:t xml:space="preserve"> nr. 541/2014/UE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abrogare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nr. 966/2012, cu </w:t>
      </w:r>
      <w:proofErr w:type="spellStart"/>
      <w:r w:rsidRPr="004E37B3">
        <w:rPr>
          <w:rFonts w:ascii="Calibri" w:eastAsia="Calibri" w:hAnsi="Calibri" w:cs="Calibri"/>
          <w:color w:val="000000"/>
          <w:bdr w:val="none" w:sz="0" w:space="0" w:color="auto" w:frame="1"/>
          <w:shd w:val="clear" w:color="auto" w:fill="FFFFFF"/>
        </w:rPr>
        <w:t>modificările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completările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ulterioare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ceea</w:t>
      </w:r>
      <w:proofErr w:type="spellEnd"/>
      <w:r w:rsidR="00FE2388"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priveşte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evitarea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dublei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finanţări</w:t>
      </w:r>
      <w:proofErr w:type="spellEnd"/>
      <w:r w:rsidR="006E4FCE" w:rsidRPr="004E37B3">
        <w:rPr>
          <w:rFonts w:ascii="Calibri" w:eastAsia="Calibri" w:hAnsi="Calibri" w:cs="Calibri"/>
          <w:color w:val="000000"/>
          <w:bdr w:val="none" w:sz="0" w:space="0" w:color="auto" w:frame="1"/>
          <w:shd w:val="clear" w:color="auto" w:fill="FFFFFF"/>
        </w:rPr>
        <w:t>;</w:t>
      </w:r>
    </w:p>
    <w:p w14:paraId="3A6424DA" w14:textId="77777777" w:rsidR="00751773" w:rsidRPr="00542368" w:rsidRDefault="00751773" w:rsidP="00751773">
      <w:pPr>
        <w:suppressAutoHyphens w:val="0"/>
        <w:spacing w:after="0" w:line="240" w:lineRule="auto"/>
        <w:jc w:val="both"/>
        <w:rPr>
          <w:rFonts w:ascii="Calibri" w:eastAsia="Calibri" w:hAnsi="Calibri" w:cs="Calibri"/>
          <w:color w:val="000000"/>
          <w:bdr w:val="none" w:sz="0" w:space="0" w:color="auto" w:frame="1"/>
          <w:shd w:val="clear" w:color="auto" w:fill="FFFFFF"/>
        </w:rPr>
      </w:pPr>
    </w:p>
    <w:p w14:paraId="62924BA5" w14:textId="5E879B7A" w:rsidR="003A388E" w:rsidRPr="005053CA" w:rsidRDefault="004A621D" w:rsidP="001D782E">
      <w:pPr>
        <w:suppressAutoHyphens w:val="0"/>
        <w:spacing w:after="0" w:line="240" w:lineRule="auto"/>
        <w:ind w:left="270" w:hanging="270"/>
        <w:jc w:val="both"/>
        <w:rPr>
          <w:rFonts w:ascii="Calibri" w:eastAsia="Calibri" w:hAnsi="Calibri" w:cs="Calibri"/>
          <w:color w:val="000000"/>
          <w:bdr w:val="none" w:sz="0" w:space="0" w:color="auto" w:frame="1"/>
          <w:shd w:val="clear" w:color="auto" w:fill="FFFFFF"/>
          <w:lang w:val="en-US"/>
        </w:rPr>
      </w:pPr>
      <w:r>
        <w:rPr>
          <w:rFonts w:ascii="Calibri" w:eastAsia="Calibri" w:hAnsi="Calibri" w:cs="Calibri"/>
          <w:color w:val="000000"/>
          <w:bdr w:val="none" w:sz="0" w:space="0" w:color="auto" w:frame="1"/>
          <w:shd w:val="clear" w:color="auto" w:fill="FFFFFF"/>
        </w:rPr>
        <w:t xml:space="preserve">D. </w:t>
      </w:r>
      <w:r w:rsidR="00751773" w:rsidRPr="004A621D">
        <w:rPr>
          <w:rFonts w:ascii="Calibri" w:eastAsia="Calibri" w:hAnsi="Calibri" w:cs="Calibri"/>
          <w:color w:val="000000"/>
          <w:bdr w:val="none" w:sz="0" w:space="0" w:color="auto" w:frame="1"/>
          <w:shd w:val="clear" w:color="auto" w:fill="FFFFFF"/>
        </w:rPr>
        <w:t xml:space="preserve">De asemenea, </w:t>
      </w:r>
      <w:r w:rsidRPr="004A621D">
        <w:rPr>
          <w:rFonts w:ascii="Calibri" w:eastAsia="Calibri" w:hAnsi="Calibri" w:cs="Calibri"/>
          <w:color w:val="000000"/>
          <w:bdr w:val="none" w:sz="0" w:space="0" w:color="auto" w:frame="1"/>
          <w:shd w:val="clear" w:color="auto" w:fill="FFFFFF"/>
        </w:rPr>
        <w:t>mă angajez</w:t>
      </w:r>
      <w:r w:rsidR="00751773" w:rsidRPr="004A621D">
        <w:rPr>
          <w:rFonts w:ascii="Calibri" w:eastAsia="Calibri" w:hAnsi="Calibri" w:cs="Calibri"/>
          <w:color w:val="000000"/>
          <w:bdr w:val="none" w:sz="0" w:space="0" w:color="auto" w:frame="1"/>
          <w:shd w:val="clear" w:color="auto" w:fill="FFFFFF"/>
        </w:rPr>
        <w:t xml:space="preserve"> c</w:t>
      </w:r>
      <w:r w:rsidRPr="004A621D">
        <w:rPr>
          <w:rFonts w:ascii="Calibri" w:eastAsia="Calibri" w:hAnsi="Calibri" w:cs="Calibri"/>
          <w:color w:val="000000"/>
          <w:bdr w:val="none" w:sz="0" w:space="0" w:color="auto" w:frame="1"/>
          <w:shd w:val="clear" w:color="auto" w:fill="FFFFFF"/>
        </w:rPr>
        <w:t>a</w:t>
      </w:r>
      <w:r w:rsidR="00751773" w:rsidRPr="004A621D">
        <w:rPr>
          <w:rFonts w:ascii="Calibri" w:eastAsia="Calibri" w:hAnsi="Calibri" w:cs="Calibri"/>
          <w:color w:val="000000"/>
          <w:bdr w:val="none" w:sz="0" w:space="0" w:color="auto" w:frame="1"/>
          <w:shd w:val="clear" w:color="auto" w:fill="FFFFFF"/>
        </w:rPr>
        <w:t xml:space="preserve">  organizația pe care o reprezint</w:t>
      </w:r>
      <w:r w:rsidRPr="004A621D">
        <w:rPr>
          <w:rFonts w:ascii="Calibri" w:eastAsia="Calibri" w:hAnsi="Calibri" w:cs="Calibri"/>
          <w:color w:val="000000"/>
          <w:bdr w:val="none" w:sz="0" w:space="0" w:color="auto" w:frame="1"/>
          <w:shd w:val="clear" w:color="auto" w:fill="FFFFFF"/>
        </w:rPr>
        <w:t xml:space="preserve"> </w:t>
      </w:r>
      <w:r w:rsidR="005053CA">
        <w:rPr>
          <w:rFonts w:ascii="Calibri" w:eastAsia="Calibri" w:hAnsi="Calibri" w:cs="Calibri"/>
          <w:color w:val="000000"/>
          <w:bdr w:val="none" w:sz="0" w:space="0" w:color="auto" w:frame="1"/>
          <w:shd w:val="clear" w:color="auto" w:fill="FFFFFF"/>
          <w:lang w:val="en-US"/>
        </w:rPr>
        <w:t>:</w:t>
      </w:r>
    </w:p>
    <w:p w14:paraId="3C838660" w14:textId="77777777" w:rsidR="001D782E" w:rsidRDefault="001D782E" w:rsidP="001D782E">
      <w:pPr>
        <w:suppressAutoHyphens w:val="0"/>
        <w:spacing w:after="0" w:line="240" w:lineRule="auto"/>
        <w:ind w:left="270" w:hanging="270"/>
        <w:jc w:val="both"/>
        <w:rPr>
          <w:rFonts w:cstheme="minorHAnsi"/>
          <w:color w:val="000000"/>
          <w:bdr w:val="none" w:sz="0" w:space="0" w:color="auto" w:frame="1"/>
          <w:shd w:val="clear" w:color="auto" w:fill="FFFFFF"/>
        </w:rPr>
      </w:pPr>
    </w:p>
    <w:p w14:paraId="5109E0C1" w14:textId="0D38B4DF" w:rsidR="00152CA0" w:rsidRDefault="00152CA0" w:rsidP="00152CA0">
      <w:pPr>
        <w:pStyle w:val="ListParagraph"/>
        <w:numPr>
          <w:ilvl w:val="0"/>
          <w:numId w:val="21"/>
        </w:numPr>
        <w:suppressAutoHyphens w:val="0"/>
        <w:spacing w:after="0" w:line="240" w:lineRule="auto"/>
        <w:jc w:val="both"/>
        <w:rPr>
          <w:rFonts w:cstheme="minorHAnsi"/>
          <w:color w:val="000000"/>
          <w:bdr w:val="none" w:sz="0" w:space="0" w:color="auto" w:frame="1"/>
          <w:shd w:val="clear" w:color="auto" w:fill="FFFFFF"/>
        </w:rPr>
      </w:pPr>
      <w:r>
        <w:rPr>
          <w:rFonts w:cstheme="minorHAnsi"/>
          <w:color w:val="000000"/>
          <w:bdr w:val="none" w:sz="0" w:space="0" w:color="auto" w:frame="1"/>
          <w:shd w:val="clear" w:color="auto" w:fill="FFFFFF"/>
        </w:rPr>
        <w:t xml:space="preserve">a </w:t>
      </w:r>
      <w:proofErr w:type="spellStart"/>
      <w:r>
        <w:rPr>
          <w:rFonts w:cstheme="minorHAnsi"/>
          <w:color w:val="000000"/>
          <w:bdr w:val="none" w:sz="0" w:space="0" w:color="auto" w:frame="1"/>
          <w:shd w:val="clear" w:color="auto" w:fill="FFFFFF"/>
        </w:rPr>
        <w:t>solicitat</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acordul</w:t>
      </w:r>
      <w:proofErr w:type="spellEnd"/>
      <w:r>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ocupantului</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dacă</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este</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cazul</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persoana</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juridică</w:t>
      </w:r>
      <w:proofErr w:type="spellEnd"/>
      <w:r w:rsidRPr="00152CA0">
        <w:rPr>
          <w:rFonts w:cstheme="minorHAnsi"/>
          <w:color w:val="000000"/>
          <w:bdr w:val="none" w:sz="0" w:space="0" w:color="auto" w:frame="1"/>
          <w:shd w:val="clear" w:color="auto" w:fill="FFFFFF"/>
        </w:rPr>
        <w:t xml:space="preserve"> care a </w:t>
      </w:r>
      <w:proofErr w:type="spellStart"/>
      <w:r w:rsidRPr="00152CA0">
        <w:rPr>
          <w:rFonts w:cstheme="minorHAnsi"/>
          <w:color w:val="000000"/>
          <w:bdr w:val="none" w:sz="0" w:space="0" w:color="auto" w:frame="1"/>
          <w:shd w:val="clear" w:color="auto" w:fill="FFFFFF"/>
        </w:rPr>
        <w:t>închiriat</w:t>
      </w:r>
      <w:proofErr w:type="spellEnd"/>
      <w:r w:rsidRPr="00152CA0">
        <w:rPr>
          <w:rFonts w:cstheme="minorHAnsi"/>
          <w:color w:val="000000"/>
          <w:bdr w:val="none" w:sz="0" w:space="0" w:color="auto" w:frame="1"/>
          <w:shd w:val="clear" w:color="auto" w:fill="FFFFFF"/>
        </w:rPr>
        <w:t xml:space="preserve">/a </w:t>
      </w:r>
      <w:proofErr w:type="spellStart"/>
      <w:r w:rsidRPr="00152CA0">
        <w:rPr>
          <w:rFonts w:cstheme="minorHAnsi"/>
          <w:color w:val="000000"/>
          <w:bdr w:val="none" w:sz="0" w:space="0" w:color="auto" w:frame="1"/>
          <w:shd w:val="clear" w:color="auto" w:fill="FFFFFF"/>
        </w:rPr>
        <w:t>primit</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în</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folosință</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gratuită</w:t>
      </w:r>
      <w:proofErr w:type="spellEnd"/>
      <w:r w:rsidRPr="00152CA0">
        <w:rPr>
          <w:rFonts w:cstheme="minorHAnsi"/>
          <w:color w:val="000000"/>
          <w:bdr w:val="none" w:sz="0" w:space="0" w:color="auto" w:frame="1"/>
          <w:shd w:val="clear" w:color="auto" w:fill="FFFFFF"/>
        </w:rPr>
        <w:t xml:space="preserve">/a </w:t>
      </w:r>
      <w:proofErr w:type="spellStart"/>
      <w:r w:rsidRPr="00152CA0">
        <w:rPr>
          <w:rFonts w:cstheme="minorHAnsi"/>
          <w:color w:val="000000"/>
          <w:bdr w:val="none" w:sz="0" w:space="0" w:color="auto" w:frame="1"/>
          <w:shd w:val="clear" w:color="auto" w:fill="FFFFFF"/>
        </w:rPr>
        <w:t>obținut</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în</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concesiune</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spații</w:t>
      </w:r>
      <w:proofErr w:type="spellEnd"/>
      <w:r w:rsidRPr="00152CA0">
        <w:rPr>
          <w:rFonts w:cstheme="minorHAnsi"/>
          <w:color w:val="000000"/>
          <w:bdr w:val="none" w:sz="0" w:space="0" w:color="auto" w:frame="1"/>
          <w:shd w:val="clear" w:color="auto" w:fill="FFFFFF"/>
        </w:rPr>
        <w:t>/</w:t>
      </w:r>
      <w:proofErr w:type="spellStart"/>
      <w:r w:rsidRPr="00152CA0">
        <w:rPr>
          <w:rFonts w:cstheme="minorHAnsi"/>
          <w:color w:val="000000"/>
          <w:bdr w:val="none" w:sz="0" w:space="0" w:color="auto" w:frame="1"/>
          <w:shd w:val="clear" w:color="auto" w:fill="FFFFFF"/>
        </w:rPr>
        <w:t>unități</w:t>
      </w:r>
      <w:proofErr w:type="spellEnd"/>
      <w:r w:rsidRPr="00152CA0">
        <w:rPr>
          <w:rFonts w:cstheme="minorHAnsi"/>
          <w:color w:val="000000"/>
          <w:bdr w:val="none" w:sz="0" w:space="0" w:color="auto" w:frame="1"/>
          <w:shd w:val="clear" w:color="auto" w:fill="FFFFFF"/>
        </w:rPr>
        <w:t xml:space="preserve"> de </w:t>
      </w:r>
      <w:proofErr w:type="spellStart"/>
      <w:r w:rsidRPr="00152CA0">
        <w:rPr>
          <w:rFonts w:cstheme="minorHAnsi"/>
          <w:color w:val="000000"/>
          <w:bdr w:val="none" w:sz="0" w:space="0" w:color="auto" w:frame="1"/>
          <w:shd w:val="clear" w:color="auto" w:fill="FFFFFF"/>
        </w:rPr>
        <w:t>clădire</w:t>
      </w:r>
      <w:proofErr w:type="spellEnd"/>
      <w:r w:rsidRPr="00152CA0">
        <w:rPr>
          <w:rFonts w:cstheme="minorHAnsi"/>
          <w:color w:val="000000"/>
          <w:bdr w:val="none" w:sz="0" w:space="0" w:color="auto" w:frame="1"/>
          <w:shd w:val="clear" w:color="auto" w:fill="FFFFFF"/>
        </w:rPr>
        <w:t>)</w:t>
      </w:r>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și</w:t>
      </w:r>
      <w:proofErr w:type="spellEnd"/>
      <w:r>
        <w:rPr>
          <w:rFonts w:cstheme="minorHAnsi"/>
          <w:color w:val="000000"/>
          <w:bdr w:val="none" w:sz="0" w:space="0" w:color="auto" w:frame="1"/>
          <w:shd w:val="clear" w:color="auto" w:fill="FFFFFF"/>
        </w:rPr>
        <w:t xml:space="preserve"> </w:t>
      </w:r>
      <w:proofErr w:type="gramStart"/>
      <w:r>
        <w:rPr>
          <w:rFonts w:cstheme="minorHAnsi"/>
          <w:color w:val="000000"/>
          <w:bdr w:val="none" w:sz="0" w:space="0" w:color="auto" w:frame="1"/>
          <w:shd w:val="clear" w:color="auto" w:fill="FFFFFF"/>
        </w:rPr>
        <w:t>a</w:t>
      </w:r>
      <w:proofErr w:type="gram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atașat</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declarația</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semnată</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prin</w:t>
      </w:r>
      <w:proofErr w:type="spellEnd"/>
      <w:r>
        <w:rPr>
          <w:rFonts w:cstheme="minorHAnsi"/>
          <w:color w:val="000000"/>
          <w:bdr w:val="none" w:sz="0" w:space="0" w:color="auto" w:frame="1"/>
          <w:shd w:val="clear" w:color="auto" w:fill="FFFFFF"/>
        </w:rPr>
        <w:t xml:space="preserve"> care </w:t>
      </w:r>
      <w:proofErr w:type="spellStart"/>
      <w:r>
        <w:rPr>
          <w:rFonts w:cstheme="minorHAnsi"/>
          <w:color w:val="000000"/>
          <w:bdr w:val="none" w:sz="0" w:space="0" w:color="auto" w:frame="1"/>
          <w:shd w:val="clear" w:color="auto" w:fill="FFFFFF"/>
        </w:rPr>
        <w:t>acesta</w:t>
      </w:r>
      <w:proofErr w:type="spellEnd"/>
      <w:r>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îşi</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exprimă</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acordul</w:t>
      </w:r>
      <w:proofErr w:type="spellEnd"/>
      <w:r w:rsidRPr="00152CA0">
        <w:rPr>
          <w:rFonts w:cstheme="minorHAnsi"/>
          <w:color w:val="000000"/>
          <w:bdr w:val="none" w:sz="0" w:space="0" w:color="auto" w:frame="1"/>
          <w:shd w:val="clear" w:color="auto" w:fill="FFFFFF"/>
        </w:rPr>
        <w:t xml:space="preserve"> ca </w:t>
      </w:r>
      <w:proofErr w:type="spellStart"/>
      <w:r w:rsidRPr="00152CA0">
        <w:rPr>
          <w:rFonts w:cstheme="minorHAnsi"/>
          <w:color w:val="000000"/>
          <w:bdr w:val="none" w:sz="0" w:space="0" w:color="auto" w:frame="1"/>
          <w:shd w:val="clear" w:color="auto" w:fill="FFFFFF"/>
        </w:rPr>
        <w:t>Solicitantul</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să</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realizeze</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investiția</w:t>
      </w:r>
      <w:proofErr w:type="spellEnd"/>
    </w:p>
    <w:p w14:paraId="123A60EF" w14:textId="7B410419" w:rsidR="00152CA0" w:rsidRPr="00ED6D4A" w:rsidRDefault="005053CA" w:rsidP="00ED6D4A">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suppressAutoHyphens w:val="0"/>
        <w:spacing w:before="120" w:after="120" w:line="240" w:lineRule="auto"/>
        <w:jc w:val="both"/>
        <w:rPr>
          <w:bCs/>
        </w:rPr>
      </w:pPr>
      <w:proofErr w:type="spellStart"/>
      <w:r>
        <w:rPr>
          <w:bCs/>
        </w:rPr>
        <w:t>c</w:t>
      </w:r>
      <w:r w:rsidR="00152CA0" w:rsidRPr="00CC5C88">
        <w:rPr>
          <w:bCs/>
        </w:rPr>
        <w:t>lădirea</w:t>
      </w:r>
      <w:proofErr w:type="spellEnd"/>
      <w:r w:rsidR="00152CA0" w:rsidRPr="00CC5C88">
        <w:rPr>
          <w:bCs/>
        </w:rPr>
        <w:t xml:space="preserve"> </w:t>
      </w:r>
      <w:proofErr w:type="spellStart"/>
      <w:r w:rsidR="00152CA0">
        <w:rPr>
          <w:bCs/>
        </w:rPr>
        <w:t>publică</w:t>
      </w:r>
      <w:proofErr w:type="spellEnd"/>
      <w:r w:rsidR="00152CA0">
        <w:rPr>
          <w:bCs/>
        </w:rPr>
        <w:t xml:space="preserve"> </w:t>
      </w:r>
      <w:r w:rsidR="00152CA0" w:rsidRPr="00CC5C88">
        <w:rPr>
          <w:bCs/>
        </w:rPr>
        <w:t xml:space="preserve">care face </w:t>
      </w:r>
      <w:proofErr w:type="spellStart"/>
      <w:r w:rsidR="00152CA0" w:rsidRPr="00CC5C88">
        <w:rPr>
          <w:bCs/>
        </w:rPr>
        <w:t>obiectul</w:t>
      </w:r>
      <w:proofErr w:type="spellEnd"/>
      <w:r w:rsidR="00152CA0" w:rsidRPr="00CC5C88">
        <w:rPr>
          <w:bCs/>
        </w:rPr>
        <w:t xml:space="preserve"> </w:t>
      </w:r>
      <w:proofErr w:type="spellStart"/>
      <w:r w:rsidR="00152CA0" w:rsidRPr="00CC5C88">
        <w:rPr>
          <w:bCs/>
        </w:rPr>
        <w:t>proiectului</w:t>
      </w:r>
      <w:proofErr w:type="spellEnd"/>
      <w:r w:rsidR="00152CA0" w:rsidRPr="00CC5C88">
        <w:rPr>
          <w:bCs/>
        </w:rPr>
        <w:t xml:space="preserve"> nu </w:t>
      </w:r>
      <w:proofErr w:type="spellStart"/>
      <w:r w:rsidR="00152CA0" w:rsidRPr="00CC5C88">
        <w:rPr>
          <w:bCs/>
        </w:rPr>
        <w:t>este</w:t>
      </w:r>
      <w:proofErr w:type="spellEnd"/>
      <w:r w:rsidR="00152CA0" w:rsidRPr="00CC5C88">
        <w:rPr>
          <w:bCs/>
        </w:rPr>
        <w:t xml:space="preserve"> o </w:t>
      </w:r>
      <w:proofErr w:type="spellStart"/>
      <w:r w:rsidR="00152CA0" w:rsidRPr="00CC5C88">
        <w:rPr>
          <w:bCs/>
        </w:rPr>
        <w:t>construcție</w:t>
      </w:r>
      <w:proofErr w:type="spellEnd"/>
      <w:r w:rsidR="00152CA0" w:rsidRPr="00CC5C88">
        <w:rPr>
          <w:bCs/>
        </w:rPr>
        <w:t xml:space="preserve"> cu </w:t>
      </w:r>
      <w:proofErr w:type="spellStart"/>
      <w:r w:rsidR="00152CA0" w:rsidRPr="00CC5C88">
        <w:rPr>
          <w:bCs/>
        </w:rPr>
        <w:t>caracter</w:t>
      </w:r>
      <w:proofErr w:type="spellEnd"/>
      <w:r w:rsidR="00152CA0" w:rsidRPr="00CC5C88">
        <w:rPr>
          <w:bCs/>
        </w:rPr>
        <w:t xml:space="preserve"> </w:t>
      </w:r>
      <w:proofErr w:type="spellStart"/>
      <w:r w:rsidR="00152CA0" w:rsidRPr="00CC5C88">
        <w:rPr>
          <w:bCs/>
        </w:rPr>
        <w:t>provizoriu</w:t>
      </w:r>
      <w:proofErr w:type="spellEnd"/>
      <w:r w:rsidR="00ED6D4A">
        <w:rPr>
          <w:bCs/>
        </w:rPr>
        <w:t xml:space="preserve">; </w:t>
      </w:r>
      <w:proofErr w:type="spellStart"/>
      <w:r w:rsidR="00ED6D4A">
        <w:rPr>
          <w:bCs/>
        </w:rPr>
        <w:t>î</w:t>
      </w:r>
      <w:r w:rsidR="00152CA0" w:rsidRPr="00ED6D4A">
        <w:rPr>
          <w:bCs/>
        </w:rPr>
        <w:t>n</w:t>
      </w:r>
      <w:proofErr w:type="spellEnd"/>
      <w:r w:rsidR="00152CA0" w:rsidRPr="00ED6D4A">
        <w:rPr>
          <w:bCs/>
        </w:rPr>
        <w:t xml:space="preserve"> </w:t>
      </w:r>
      <w:proofErr w:type="spellStart"/>
      <w:r w:rsidR="00152CA0" w:rsidRPr="00ED6D4A">
        <w:rPr>
          <w:bCs/>
        </w:rPr>
        <w:t>ceea</w:t>
      </w:r>
      <w:proofErr w:type="spellEnd"/>
      <w:r w:rsidR="00152CA0" w:rsidRPr="00ED6D4A">
        <w:rPr>
          <w:bCs/>
        </w:rPr>
        <w:t xml:space="preserve"> </w:t>
      </w:r>
      <w:proofErr w:type="spellStart"/>
      <w:r w:rsidR="00152CA0" w:rsidRPr="00ED6D4A">
        <w:rPr>
          <w:bCs/>
        </w:rPr>
        <w:t>ce</w:t>
      </w:r>
      <w:proofErr w:type="spellEnd"/>
      <w:r w:rsidR="00152CA0" w:rsidRPr="00ED6D4A">
        <w:rPr>
          <w:bCs/>
        </w:rPr>
        <w:t xml:space="preserve"> </w:t>
      </w:r>
      <w:proofErr w:type="spellStart"/>
      <w:r w:rsidR="00152CA0" w:rsidRPr="00ED6D4A">
        <w:rPr>
          <w:bCs/>
        </w:rPr>
        <w:t>privește</w:t>
      </w:r>
      <w:proofErr w:type="spellEnd"/>
      <w:r w:rsidR="00152CA0" w:rsidRPr="00ED6D4A">
        <w:rPr>
          <w:bCs/>
        </w:rPr>
        <w:t xml:space="preserve"> gospodăriile, clădirea pe care se </w:t>
      </w:r>
      <w:proofErr w:type="spellStart"/>
      <w:r w:rsidR="00152CA0" w:rsidRPr="00ED6D4A">
        <w:rPr>
          <w:bCs/>
        </w:rPr>
        <w:t>montează</w:t>
      </w:r>
      <w:proofErr w:type="spellEnd"/>
      <w:r w:rsidR="00152CA0" w:rsidRPr="00ED6D4A">
        <w:rPr>
          <w:bCs/>
        </w:rPr>
        <w:t xml:space="preserve"> </w:t>
      </w:r>
      <w:proofErr w:type="spellStart"/>
      <w:r w:rsidR="00152CA0" w:rsidRPr="00ED6D4A">
        <w:rPr>
          <w:bCs/>
        </w:rPr>
        <w:t>instalația</w:t>
      </w:r>
      <w:proofErr w:type="spellEnd"/>
      <w:r w:rsidR="00152CA0" w:rsidRPr="00ED6D4A">
        <w:rPr>
          <w:bCs/>
        </w:rPr>
        <w:t xml:space="preserve"> nu </w:t>
      </w:r>
      <w:proofErr w:type="spellStart"/>
      <w:r w:rsidR="00152CA0" w:rsidRPr="00ED6D4A">
        <w:rPr>
          <w:bCs/>
        </w:rPr>
        <w:t>este</w:t>
      </w:r>
      <w:proofErr w:type="spellEnd"/>
      <w:r w:rsidR="00152CA0" w:rsidRPr="00ED6D4A">
        <w:rPr>
          <w:bCs/>
        </w:rPr>
        <w:t xml:space="preserve"> </w:t>
      </w:r>
      <w:proofErr w:type="spellStart"/>
      <w:r w:rsidR="00152CA0" w:rsidRPr="00ED6D4A">
        <w:rPr>
          <w:bCs/>
        </w:rPr>
        <w:t>prevăzută</w:t>
      </w:r>
      <w:proofErr w:type="spellEnd"/>
      <w:r w:rsidR="00152CA0" w:rsidRPr="00ED6D4A">
        <w:rPr>
          <w:bCs/>
        </w:rPr>
        <w:t xml:space="preserve"> a fi </w:t>
      </w:r>
      <w:proofErr w:type="spellStart"/>
      <w:r w:rsidR="00152CA0" w:rsidRPr="00ED6D4A">
        <w:rPr>
          <w:bCs/>
        </w:rPr>
        <w:t>utilizată</w:t>
      </w:r>
      <w:proofErr w:type="spellEnd"/>
      <w:r w:rsidR="00152CA0" w:rsidRPr="00ED6D4A">
        <w:rPr>
          <w:bCs/>
        </w:rPr>
        <w:t xml:space="preserve"> pe o </w:t>
      </w:r>
      <w:proofErr w:type="spellStart"/>
      <w:r w:rsidR="00152CA0" w:rsidRPr="00ED6D4A">
        <w:rPr>
          <w:bCs/>
        </w:rPr>
        <w:t>perioadă</w:t>
      </w:r>
      <w:proofErr w:type="spellEnd"/>
      <w:r w:rsidR="00152CA0" w:rsidRPr="00ED6D4A">
        <w:rPr>
          <w:bCs/>
        </w:rPr>
        <w:t xml:space="preserve"> de </w:t>
      </w:r>
      <w:proofErr w:type="spellStart"/>
      <w:r w:rsidR="00152CA0" w:rsidRPr="00ED6D4A">
        <w:rPr>
          <w:bCs/>
        </w:rPr>
        <w:t>până</w:t>
      </w:r>
      <w:proofErr w:type="spellEnd"/>
      <w:r w:rsidR="00152CA0" w:rsidRPr="00ED6D4A">
        <w:rPr>
          <w:bCs/>
        </w:rPr>
        <w:t xml:space="preserve"> la 2 ani, nu </w:t>
      </w:r>
      <w:proofErr w:type="spellStart"/>
      <w:r w:rsidR="00152CA0" w:rsidRPr="00ED6D4A">
        <w:rPr>
          <w:bCs/>
        </w:rPr>
        <w:t>este</w:t>
      </w:r>
      <w:proofErr w:type="spellEnd"/>
      <w:r w:rsidR="00152CA0" w:rsidRPr="00ED6D4A">
        <w:rPr>
          <w:bCs/>
        </w:rPr>
        <w:t xml:space="preserve"> </w:t>
      </w:r>
      <w:proofErr w:type="spellStart"/>
      <w:r w:rsidR="00152CA0" w:rsidRPr="00ED6D4A">
        <w:rPr>
          <w:bCs/>
        </w:rPr>
        <w:t>clădire</w:t>
      </w:r>
      <w:proofErr w:type="spellEnd"/>
      <w:r w:rsidR="00152CA0" w:rsidRPr="00ED6D4A">
        <w:rPr>
          <w:bCs/>
        </w:rPr>
        <w:t xml:space="preserve"> </w:t>
      </w:r>
      <w:proofErr w:type="spellStart"/>
      <w:r w:rsidR="00152CA0" w:rsidRPr="00ED6D4A">
        <w:rPr>
          <w:bCs/>
        </w:rPr>
        <w:t>industrială</w:t>
      </w:r>
      <w:proofErr w:type="spellEnd"/>
      <w:r w:rsidR="00152CA0" w:rsidRPr="00ED6D4A">
        <w:rPr>
          <w:bCs/>
        </w:rPr>
        <w:t xml:space="preserve">, nu </w:t>
      </w:r>
      <w:proofErr w:type="spellStart"/>
      <w:r w:rsidR="00152CA0" w:rsidRPr="00ED6D4A">
        <w:rPr>
          <w:bCs/>
        </w:rPr>
        <w:t>este</w:t>
      </w:r>
      <w:proofErr w:type="spellEnd"/>
      <w:r w:rsidR="00152CA0" w:rsidRPr="00ED6D4A">
        <w:rPr>
          <w:bCs/>
        </w:rPr>
        <w:t xml:space="preserve"> atelier </w:t>
      </w:r>
      <w:proofErr w:type="spellStart"/>
      <w:r w:rsidR="00152CA0" w:rsidRPr="00ED6D4A">
        <w:rPr>
          <w:bCs/>
        </w:rPr>
        <w:t>sau</w:t>
      </w:r>
      <w:proofErr w:type="spellEnd"/>
      <w:r w:rsidR="00152CA0" w:rsidRPr="00ED6D4A">
        <w:rPr>
          <w:bCs/>
        </w:rPr>
        <w:t xml:space="preserve"> </w:t>
      </w:r>
      <w:proofErr w:type="spellStart"/>
      <w:r w:rsidR="00152CA0" w:rsidRPr="00ED6D4A">
        <w:rPr>
          <w:bCs/>
        </w:rPr>
        <w:t>clădire</w:t>
      </w:r>
      <w:proofErr w:type="spellEnd"/>
      <w:r w:rsidR="00152CA0" w:rsidRPr="00ED6D4A">
        <w:rPr>
          <w:bCs/>
        </w:rPr>
        <w:t xml:space="preserve"> din </w:t>
      </w:r>
      <w:proofErr w:type="spellStart"/>
      <w:r w:rsidR="00152CA0" w:rsidRPr="00ED6D4A">
        <w:rPr>
          <w:bCs/>
        </w:rPr>
        <w:t>domeniul</w:t>
      </w:r>
      <w:proofErr w:type="spellEnd"/>
      <w:r w:rsidR="00152CA0" w:rsidRPr="00ED6D4A">
        <w:rPr>
          <w:bCs/>
        </w:rPr>
        <w:t xml:space="preserve"> </w:t>
      </w:r>
      <w:proofErr w:type="spellStart"/>
      <w:r w:rsidR="00152CA0" w:rsidRPr="00ED6D4A">
        <w:rPr>
          <w:bCs/>
        </w:rPr>
        <w:t>agricol</w:t>
      </w:r>
      <w:proofErr w:type="spellEnd"/>
      <w:r w:rsidR="00152CA0" w:rsidRPr="00ED6D4A">
        <w:rPr>
          <w:bCs/>
        </w:rPr>
        <w:t xml:space="preserve">, nu </w:t>
      </w:r>
      <w:proofErr w:type="spellStart"/>
      <w:r w:rsidR="00152CA0" w:rsidRPr="00ED6D4A">
        <w:rPr>
          <w:bCs/>
        </w:rPr>
        <w:t>este</w:t>
      </w:r>
      <w:proofErr w:type="spellEnd"/>
      <w:r w:rsidR="00152CA0" w:rsidRPr="00ED6D4A">
        <w:rPr>
          <w:bCs/>
        </w:rPr>
        <w:t xml:space="preserve"> </w:t>
      </w:r>
      <w:proofErr w:type="spellStart"/>
      <w:r w:rsidR="00152CA0" w:rsidRPr="00ED6D4A">
        <w:rPr>
          <w:bCs/>
        </w:rPr>
        <w:t>utilizată</w:t>
      </w:r>
      <w:proofErr w:type="spellEnd"/>
      <w:r w:rsidR="00152CA0" w:rsidRPr="00ED6D4A">
        <w:rPr>
          <w:bCs/>
        </w:rPr>
        <w:t xml:space="preserve">*/ </w:t>
      </w:r>
      <w:proofErr w:type="spellStart"/>
      <w:r w:rsidR="00152CA0" w:rsidRPr="00ED6D4A">
        <w:rPr>
          <w:bCs/>
        </w:rPr>
        <w:t>destinată</w:t>
      </w:r>
      <w:proofErr w:type="spellEnd"/>
      <w:r w:rsidR="00152CA0" w:rsidRPr="00ED6D4A">
        <w:rPr>
          <w:bCs/>
        </w:rPr>
        <w:t xml:space="preserve"> a fi </w:t>
      </w:r>
      <w:proofErr w:type="spellStart"/>
      <w:r w:rsidR="00152CA0" w:rsidRPr="00ED6D4A">
        <w:rPr>
          <w:bCs/>
        </w:rPr>
        <w:t>utilizată</w:t>
      </w:r>
      <w:proofErr w:type="spellEnd"/>
      <w:r w:rsidR="00152CA0" w:rsidRPr="00ED6D4A">
        <w:rPr>
          <w:bCs/>
        </w:rPr>
        <w:t xml:space="preserve"> </w:t>
      </w:r>
      <w:proofErr w:type="spellStart"/>
      <w:r w:rsidR="00152CA0" w:rsidRPr="00ED6D4A">
        <w:rPr>
          <w:bCs/>
        </w:rPr>
        <w:t>mai</w:t>
      </w:r>
      <w:proofErr w:type="spellEnd"/>
      <w:r w:rsidR="00152CA0" w:rsidRPr="00ED6D4A">
        <w:rPr>
          <w:bCs/>
        </w:rPr>
        <w:t xml:space="preserve"> </w:t>
      </w:r>
      <w:proofErr w:type="spellStart"/>
      <w:r w:rsidR="00152CA0" w:rsidRPr="00ED6D4A">
        <w:rPr>
          <w:bCs/>
        </w:rPr>
        <w:t>puțin</w:t>
      </w:r>
      <w:proofErr w:type="spellEnd"/>
      <w:r w:rsidR="00152CA0" w:rsidRPr="00ED6D4A">
        <w:rPr>
          <w:bCs/>
        </w:rPr>
        <w:t xml:space="preserve"> de 4 luni pe an.</w:t>
      </w:r>
    </w:p>
    <w:p w14:paraId="75A7138D" w14:textId="428CD02C" w:rsidR="00152CA0" w:rsidRDefault="005053CA" w:rsidP="005053CA">
      <w:pPr>
        <w:pStyle w:val="ListParagraph"/>
        <w:numPr>
          <w:ilvl w:val="0"/>
          <w:numId w:val="21"/>
        </w:numPr>
        <w:rPr>
          <w:bCs/>
        </w:rPr>
      </w:pPr>
      <w:proofErr w:type="spellStart"/>
      <w:r>
        <w:rPr>
          <w:bCs/>
        </w:rPr>
        <w:t>va</w:t>
      </w:r>
      <w:proofErr w:type="spellEnd"/>
      <w:r>
        <w:rPr>
          <w:bCs/>
        </w:rPr>
        <w:t xml:space="preserve"> </w:t>
      </w:r>
      <w:proofErr w:type="spellStart"/>
      <w:r>
        <w:rPr>
          <w:bCs/>
        </w:rPr>
        <w:t>constitui</w:t>
      </w:r>
      <w:proofErr w:type="spellEnd"/>
      <w:r>
        <w:rPr>
          <w:bCs/>
        </w:rPr>
        <w:t xml:space="preserve"> </w:t>
      </w:r>
      <w:proofErr w:type="spellStart"/>
      <w:r>
        <w:rPr>
          <w:bCs/>
        </w:rPr>
        <w:t>comunitatea</w:t>
      </w:r>
      <w:proofErr w:type="spellEnd"/>
      <w:r>
        <w:rPr>
          <w:bCs/>
        </w:rPr>
        <w:t xml:space="preserve"> de </w:t>
      </w:r>
      <w:proofErr w:type="spellStart"/>
      <w:r>
        <w:rPr>
          <w:bCs/>
        </w:rPr>
        <w:t>energie</w:t>
      </w:r>
      <w:proofErr w:type="spellEnd"/>
      <w:r>
        <w:rPr>
          <w:bCs/>
        </w:rPr>
        <w:t xml:space="preserve"> </w:t>
      </w:r>
      <w:proofErr w:type="spellStart"/>
      <w:r>
        <w:rPr>
          <w:bCs/>
        </w:rPr>
        <w:t>regenerabilă</w:t>
      </w:r>
      <w:proofErr w:type="spellEnd"/>
      <w:r>
        <w:rPr>
          <w:bCs/>
        </w:rPr>
        <w:t xml:space="preserve">, conform </w:t>
      </w:r>
      <w:proofErr w:type="spellStart"/>
      <w:r>
        <w:rPr>
          <w:bCs/>
        </w:rPr>
        <w:t>Listei</w:t>
      </w:r>
      <w:proofErr w:type="spellEnd"/>
      <w:r>
        <w:rPr>
          <w:bCs/>
        </w:rPr>
        <w:t xml:space="preserve"> de </w:t>
      </w:r>
      <w:proofErr w:type="spellStart"/>
      <w:r>
        <w:rPr>
          <w:bCs/>
        </w:rPr>
        <w:t>angajament</w:t>
      </w:r>
      <w:proofErr w:type="spellEnd"/>
      <w:r>
        <w:rPr>
          <w:bCs/>
        </w:rPr>
        <w:t xml:space="preserve">, </w:t>
      </w:r>
      <w:proofErr w:type="spellStart"/>
      <w:r>
        <w:rPr>
          <w:bCs/>
        </w:rPr>
        <w:t>în</w:t>
      </w:r>
      <w:proofErr w:type="spellEnd"/>
      <w:r>
        <w:rPr>
          <w:bCs/>
        </w:rPr>
        <w:t xml:space="preserve"> </w:t>
      </w:r>
      <w:proofErr w:type="spellStart"/>
      <w:r>
        <w:rPr>
          <w:bCs/>
        </w:rPr>
        <w:t>termenul</w:t>
      </w:r>
      <w:proofErr w:type="spellEnd"/>
      <w:r>
        <w:rPr>
          <w:bCs/>
        </w:rPr>
        <w:t xml:space="preserve"> maxim </w:t>
      </w:r>
      <w:proofErr w:type="spellStart"/>
      <w:r>
        <w:rPr>
          <w:bCs/>
        </w:rPr>
        <w:t>până</w:t>
      </w:r>
      <w:proofErr w:type="spellEnd"/>
      <w:r>
        <w:rPr>
          <w:bCs/>
        </w:rPr>
        <w:t xml:space="preserve"> la </w:t>
      </w:r>
      <w:proofErr w:type="spellStart"/>
      <w:r>
        <w:rPr>
          <w:bCs/>
        </w:rPr>
        <w:t>terminarea</w:t>
      </w:r>
      <w:proofErr w:type="spellEnd"/>
      <w:r>
        <w:rPr>
          <w:bCs/>
        </w:rPr>
        <w:t xml:space="preserve"> </w:t>
      </w:r>
      <w:proofErr w:type="spellStart"/>
      <w:r>
        <w:rPr>
          <w:bCs/>
        </w:rPr>
        <w:t>perioadei</w:t>
      </w:r>
      <w:proofErr w:type="spellEnd"/>
      <w:r>
        <w:rPr>
          <w:bCs/>
        </w:rPr>
        <w:t xml:space="preserve"> de </w:t>
      </w:r>
      <w:proofErr w:type="spellStart"/>
      <w:r>
        <w:rPr>
          <w:bCs/>
        </w:rPr>
        <w:t>durabilitate</w:t>
      </w:r>
      <w:proofErr w:type="spellEnd"/>
      <w:r>
        <w:rPr>
          <w:bCs/>
        </w:rPr>
        <w:t xml:space="preserve">, conform </w:t>
      </w:r>
      <w:proofErr w:type="spellStart"/>
      <w:r>
        <w:rPr>
          <w:bCs/>
        </w:rPr>
        <w:t>cadrului</w:t>
      </w:r>
      <w:proofErr w:type="spellEnd"/>
      <w:r>
        <w:rPr>
          <w:bCs/>
        </w:rPr>
        <w:t xml:space="preserve"> legal </w:t>
      </w:r>
      <w:proofErr w:type="spellStart"/>
      <w:r>
        <w:rPr>
          <w:bCs/>
        </w:rPr>
        <w:t>și</w:t>
      </w:r>
      <w:proofErr w:type="spellEnd"/>
      <w:r>
        <w:rPr>
          <w:bCs/>
        </w:rPr>
        <w:t xml:space="preserve"> </w:t>
      </w:r>
      <w:proofErr w:type="spellStart"/>
      <w:r>
        <w:rPr>
          <w:bCs/>
        </w:rPr>
        <w:t>reglementărilor</w:t>
      </w:r>
      <w:proofErr w:type="spellEnd"/>
      <w:r>
        <w:rPr>
          <w:bCs/>
        </w:rPr>
        <w:t xml:space="preserve"> </w:t>
      </w:r>
      <w:proofErr w:type="spellStart"/>
      <w:r>
        <w:rPr>
          <w:bCs/>
        </w:rPr>
        <w:t>specifice</w:t>
      </w:r>
      <w:proofErr w:type="spellEnd"/>
      <w:r>
        <w:rPr>
          <w:bCs/>
        </w:rPr>
        <w:t xml:space="preserve"> </w:t>
      </w:r>
      <w:proofErr w:type="spellStart"/>
      <w:r>
        <w:rPr>
          <w:bCs/>
        </w:rPr>
        <w:t>în</w:t>
      </w:r>
      <w:proofErr w:type="spellEnd"/>
      <w:r>
        <w:rPr>
          <w:bCs/>
        </w:rPr>
        <w:t xml:space="preserve"> </w:t>
      </w:r>
      <w:proofErr w:type="spellStart"/>
      <w:r>
        <w:rPr>
          <w:bCs/>
        </w:rPr>
        <w:t>vigoare</w:t>
      </w:r>
      <w:proofErr w:type="spellEnd"/>
    </w:p>
    <w:p w14:paraId="3AFC437F" w14:textId="3A4EA1E4" w:rsidR="009607AA" w:rsidRDefault="009607AA" w:rsidP="005053CA">
      <w:pPr>
        <w:pStyle w:val="ListParagraph"/>
        <w:numPr>
          <w:ilvl w:val="0"/>
          <w:numId w:val="21"/>
        </w:numPr>
        <w:rPr>
          <w:bCs/>
        </w:rPr>
      </w:pPr>
      <w:r>
        <w:rPr>
          <w:bCs/>
        </w:rPr>
        <w:t xml:space="preserve">respect </w:t>
      </w:r>
      <w:proofErr w:type="spellStart"/>
      <w:r>
        <w:rPr>
          <w:bCs/>
        </w:rPr>
        <w:t>procentul</w:t>
      </w:r>
      <w:proofErr w:type="spellEnd"/>
      <w:r>
        <w:rPr>
          <w:bCs/>
        </w:rPr>
        <w:t xml:space="preserve"> de maximum 30% din </w:t>
      </w:r>
      <w:proofErr w:type="spellStart"/>
      <w:r w:rsidRPr="009607AA">
        <w:rPr>
          <w:bCs/>
        </w:rPr>
        <w:t>valoarea</w:t>
      </w:r>
      <w:proofErr w:type="spellEnd"/>
      <w:r w:rsidRPr="009607AA">
        <w:rPr>
          <w:bCs/>
        </w:rPr>
        <w:t xml:space="preserve"> </w:t>
      </w:r>
      <w:proofErr w:type="spellStart"/>
      <w:r w:rsidRPr="009607AA">
        <w:rPr>
          <w:bCs/>
        </w:rPr>
        <w:t>finanțării</w:t>
      </w:r>
      <w:proofErr w:type="spellEnd"/>
      <w:r w:rsidRPr="009607AA">
        <w:rPr>
          <w:bCs/>
        </w:rPr>
        <w:t xml:space="preserve"> </w:t>
      </w:r>
      <w:proofErr w:type="spellStart"/>
      <w:r w:rsidRPr="009607AA">
        <w:rPr>
          <w:bCs/>
        </w:rPr>
        <w:t>și</w:t>
      </w:r>
      <w:proofErr w:type="spellEnd"/>
      <w:r>
        <w:rPr>
          <w:bCs/>
        </w:rPr>
        <w:t xml:space="preserve">, </w:t>
      </w:r>
      <w:proofErr w:type="spellStart"/>
      <w:r>
        <w:rPr>
          <w:bCs/>
        </w:rPr>
        <w:t>pentru</w:t>
      </w:r>
      <w:proofErr w:type="spellEnd"/>
      <w:r>
        <w:rPr>
          <w:bCs/>
        </w:rPr>
        <w:t xml:space="preserve"> </w:t>
      </w:r>
      <w:proofErr w:type="spellStart"/>
      <w:r>
        <w:rPr>
          <w:bCs/>
        </w:rPr>
        <w:t>fiecare</w:t>
      </w:r>
      <w:proofErr w:type="spellEnd"/>
      <w:r>
        <w:rPr>
          <w:bCs/>
        </w:rPr>
        <w:t xml:space="preserve"> loc de </w:t>
      </w:r>
      <w:proofErr w:type="spellStart"/>
      <w:r>
        <w:rPr>
          <w:bCs/>
        </w:rPr>
        <w:t>consum</w:t>
      </w:r>
      <w:proofErr w:type="spellEnd"/>
      <w:r>
        <w:rPr>
          <w:bCs/>
        </w:rPr>
        <w:t>,</w:t>
      </w:r>
      <w:r w:rsidRPr="009607AA">
        <w:rPr>
          <w:bCs/>
        </w:rPr>
        <w:t xml:space="preserve"> minim </w:t>
      </w:r>
      <w:proofErr w:type="spellStart"/>
      <w:r w:rsidRPr="009607AA">
        <w:rPr>
          <w:bCs/>
        </w:rPr>
        <w:t>corespondetul</w:t>
      </w:r>
      <w:proofErr w:type="spellEnd"/>
      <w:r w:rsidRPr="009607AA">
        <w:rPr>
          <w:bCs/>
        </w:rPr>
        <w:t xml:space="preserve"> </w:t>
      </w:r>
      <w:proofErr w:type="spellStart"/>
      <w:r w:rsidRPr="009607AA">
        <w:rPr>
          <w:bCs/>
        </w:rPr>
        <w:t>capacității</w:t>
      </w:r>
      <w:proofErr w:type="spellEnd"/>
      <w:r w:rsidRPr="009607AA">
        <w:rPr>
          <w:bCs/>
        </w:rPr>
        <w:t xml:space="preserve"> </w:t>
      </w:r>
      <w:proofErr w:type="spellStart"/>
      <w:r w:rsidRPr="009607AA">
        <w:rPr>
          <w:bCs/>
        </w:rPr>
        <w:t>instalate</w:t>
      </w:r>
      <w:proofErr w:type="spellEnd"/>
      <w:r w:rsidRPr="009607AA">
        <w:rPr>
          <w:bCs/>
        </w:rPr>
        <w:t xml:space="preserve"> </w:t>
      </w:r>
      <w:proofErr w:type="spellStart"/>
      <w:r w:rsidRPr="009607AA">
        <w:rPr>
          <w:bCs/>
        </w:rPr>
        <w:t>prin</w:t>
      </w:r>
      <w:proofErr w:type="spellEnd"/>
      <w:r w:rsidRPr="009607AA">
        <w:rPr>
          <w:bCs/>
        </w:rPr>
        <w:t xml:space="preserve"> </w:t>
      </w:r>
      <w:proofErr w:type="spellStart"/>
      <w:r w:rsidRPr="009607AA">
        <w:rPr>
          <w:bCs/>
        </w:rPr>
        <w:t>proiect</w:t>
      </w:r>
      <w:proofErr w:type="spellEnd"/>
      <w:r>
        <w:rPr>
          <w:bCs/>
        </w:rPr>
        <w:t xml:space="preserve">, </w:t>
      </w:r>
      <w:proofErr w:type="spellStart"/>
      <w:r>
        <w:rPr>
          <w:bCs/>
        </w:rPr>
        <w:t>pentru</w:t>
      </w:r>
      <w:proofErr w:type="spellEnd"/>
      <w:r>
        <w:rPr>
          <w:bCs/>
        </w:rPr>
        <w:t xml:space="preserve"> </w:t>
      </w:r>
      <w:proofErr w:type="spellStart"/>
      <w:r>
        <w:rPr>
          <w:bCs/>
        </w:rPr>
        <w:t>capacitățile</w:t>
      </w:r>
      <w:proofErr w:type="spellEnd"/>
      <w:r>
        <w:rPr>
          <w:bCs/>
        </w:rPr>
        <w:t xml:space="preserve"> de </w:t>
      </w:r>
      <w:proofErr w:type="spellStart"/>
      <w:r>
        <w:rPr>
          <w:bCs/>
        </w:rPr>
        <w:t>stocare</w:t>
      </w:r>
      <w:proofErr w:type="spellEnd"/>
      <w:r>
        <w:rPr>
          <w:bCs/>
        </w:rPr>
        <w:t xml:space="preserve"> </w:t>
      </w:r>
      <w:proofErr w:type="spellStart"/>
      <w:r>
        <w:rPr>
          <w:bCs/>
        </w:rPr>
        <w:t>instalate</w:t>
      </w:r>
      <w:proofErr w:type="spellEnd"/>
    </w:p>
    <w:p w14:paraId="6738E824" w14:textId="4D30D1CF" w:rsidR="009607AA" w:rsidRDefault="009607AA" w:rsidP="005053CA">
      <w:pPr>
        <w:pStyle w:val="ListParagraph"/>
        <w:numPr>
          <w:ilvl w:val="0"/>
          <w:numId w:val="21"/>
        </w:numPr>
        <w:rPr>
          <w:bCs/>
        </w:rPr>
      </w:pPr>
      <w:proofErr w:type="spellStart"/>
      <w:r>
        <w:rPr>
          <w:bCs/>
        </w:rPr>
        <w:t>î</w:t>
      </w:r>
      <w:r w:rsidRPr="009607AA">
        <w:rPr>
          <w:bCs/>
        </w:rPr>
        <w:t>n</w:t>
      </w:r>
      <w:proofErr w:type="spellEnd"/>
      <w:r w:rsidRPr="009607AA">
        <w:rPr>
          <w:bCs/>
        </w:rPr>
        <w:t xml:space="preserve"> </w:t>
      </w:r>
      <w:proofErr w:type="spellStart"/>
      <w:r w:rsidRPr="009607AA">
        <w:rPr>
          <w:bCs/>
        </w:rPr>
        <w:t>cazul</w:t>
      </w:r>
      <w:proofErr w:type="spellEnd"/>
      <w:r w:rsidRPr="009607AA">
        <w:rPr>
          <w:bCs/>
        </w:rPr>
        <w:t xml:space="preserve"> </w:t>
      </w:r>
      <w:proofErr w:type="spellStart"/>
      <w:r w:rsidRPr="009607AA">
        <w:rPr>
          <w:bCs/>
        </w:rPr>
        <w:t>proiectelor</w:t>
      </w:r>
      <w:proofErr w:type="spellEnd"/>
      <w:r w:rsidRPr="009607AA">
        <w:rPr>
          <w:bCs/>
        </w:rPr>
        <w:t xml:space="preserve"> care </w:t>
      </w:r>
      <w:proofErr w:type="spellStart"/>
      <w:r w:rsidRPr="009607AA">
        <w:rPr>
          <w:bCs/>
        </w:rPr>
        <w:t>includ</w:t>
      </w:r>
      <w:proofErr w:type="spellEnd"/>
      <w:r w:rsidRPr="009607AA">
        <w:rPr>
          <w:bCs/>
        </w:rPr>
        <w:t xml:space="preserve"> </w:t>
      </w:r>
      <w:proofErr w:type="spellStart"/>
      <w:r w:rsidRPr="009607AA">
        <w:rPr>
          <w:bCs/>
        </w:rPr>
        <w:t>energie</w:t>
      </w:r>
      <w:proofErr w:type="spellEnd"/>
      <w:r w:rsidRPr="009607AA">
        <w:rPr>
          <w:bCs/>
        </w:rPr>
        <w:t xml:space="preserve"> </w:t>
      </w:r>
      <w:proofErr w:type="spellStart"/>
      <w:r w:rsidRPr="009607AA">
        <w:rPr>
          <w:bCs/>
        </w:rPr>
        <w:t>geotermală</w:t>
      </w:r>
      <w:proofErr w:type="spellEnd"/>
      <w:r w:rsidRPr="009607AA">
        <w:rPr>
          <w:bCs/>
        </w:rPr>
        <w:t xml:space="preserve">, </w:t>
      </w:r>
      <w:proofErr w:type="spellStart"/>
      <w:r w:rsidRPr="009607AA">
        <w:rPr>
          <w:bCs/>
        </w:rPr>
        <w:t>deține</w:t>
      </w:r>
      <w:proofErr w:type="spellEnd"/>
      <w:r w:rsidRPr="009607AA">
        <w:rPr>
          <w:bCs/>
        </w:rPr>
        <w:t xml:space="preserve"> </w:t>
      </w:r>
      <w:proofErr w:type="spellStart"/>
      <w:r w:rsidRPr="009607AA">
        <w:rPr>
          <w:bCs/>
        </w:rPr>
        <w:t>licența</w:t>
      </w:r>
      <w:proofErr w:type="spellEnd"/>
      <w:r w:rsidRPr="009607AA">
        <w:rPr>
          <w:bCs/>
        </w:rPr>
        <w:t xml:space="preserve"> de </w:t>
      </w:r>
      <w:proofErr w:type="spellStart"/>
      <w:r w:rsidRPr="009607AA">
        <w:rPr>
          <w:bCs/>
        </w:rPr>
        <w:t>explorare</w:t>
      </w:r>
      <w:proofErr w:type="spellEnd"/>
    </w:p>
    <w:p w14:paraId="0E2D2EED" w14:textId="3A8723CD" w:rsidR="009607AA" w:rsidRPr="007F7438" w:rsidRDefault="009607AA" w:rsidP="007F7438">
      <w:pPr>
        <w:pStyle w:val="ListParagraph"/>
        <w:numPr>
          <w:ilvl w:val="0"/>
          <w:numId w:val="21"/>
        </w:numPr>
        <w:rPr>
          <w:bCs/>
        </w:rPr>
      </w:pPr>
      <w:proofErr w:type="spellStart"/>
      <w:r>
        <w:rPr>
          <w:bCs/>
        </w:rPr>
        <w:t>î</w:t>
      </w:r>
      <w:r w:rsidRPr="009607AA">
        <w:rPr>
          <w:bCs/>
        </w:rPr>
        <w:t>n</w:t>
      </w:r>
      <w:proofErr w:type="spellEnd"/>
      <w:r w:rsidRPr="009607AA">
        <w:rPr>
          <w:bCs/>
        </w:rPr>
        <w:t xml:space="preserve"> </w:t>
      </w:r>
      <w:proofErr w:type="spellStart"/>
      <w:r w:rsidRPr="009607AA">
        <w:rPr>
          <w:bCs/>
        </w:rPr>
        <w:t>cazul</w:t>
      </w:r>
      <w:proofErr w:type="spellEnd"/>
      <w:r w:rsidRPr="009607AA">
        <w:rPr>
          <w:bCs/>
        </w:rPr>
        <w:t xml:space="preserve"> </w:t>
      </w:r>
      <w:proofErr w:type="spellStart"/>
      <w:r w:rsidRPr="009607AA">
        <w:rPr>
          <w:bCs/>
        </w:rPr>
        <w:t>proiectelor</w:t>
      </w:r>
      <w:proofErr w:type="spellEnd"/>
      <w:r w:rsidRPr="009607AA">
        <w:rPr>
          <w:bCs/>
        </w:rPr>
        <w:t xml:space="preserve"> care </w:t>
      </w:r>
      <w:proofErr w:type="spellStart"/>
      <w:r w:rsidRPr="009607AA">
        <w:rPr>
          <w:bCs/>
        </w:rPr>
        <w:t>includ</w:t>
      </w:r>
      <w:proofErr w:type="spellEnd"/>
      <w:r w:rsidRPr="009607AA">
        <w:rPr>
          <w:bCs/>
        </w:rPr>
        <w:t xml:space="preserve"> </w:t>
      </w:r>
      <w:proofErr w:type="spellStart"/>
      <w:r w:rsidRPr="009607AA">
        <w:rPr>
          <w:bCs/>
        </w:rPr>
        <w:t>și</w:t>
      </w:r>
      <w:proofErr w:type="spellEnd"/>
      <w:r w:rsidRPr="009607AA">
        <w:rPr>
          <w:bCs/>
        </w:rPr>
        <w:t xml:space="preserve"> </w:t>
      </w:r>
      <w:proofErr w:type="spellStart"/>
      <w:r w:rsidRPr="009607AA">
        <w:rPr>
          <w:bCs/>
        </w:rPr>
        <w:t>pompele</w:t>
      </w:r>
      <w:proofErr w:type="spellEnd"/>
      <w:r w:rsidRPr="009607AA">
        <w:rPr>
          <w:bCs/>
        </w:rPr>
        <w:t xml:space="preserve"> de </w:t>
      </w:r>
      <w:proofErr w:type="spellStart"/>
      <w:r w:rsidRPr="009607AA">
        <w:rPr>
          <w:bCs/>
        </w:rPr>
        <w:t>caldură</w:t>
      </w:r>
      <w:proofErr w:type="spellEnd"/>
      <w:r w:rsidRPr="009607AA">
        <w:rPr>
          <w:bCs/>
        </w:rPr>
        <w:t xml:space="preserve">, </w:t>
      </w:r>
      <w:r>
        <w:rPr>
          <w:bCs/>
        </w:rPr>
        <w:t xml:space="preserve">se </w:t>
      </w:r>
      <w:proofErr w:type="spellStart"/>
      <w:r>
        <w:rPr>
          <w:bCs/>
        </w:rPr>
        <w:t>respectă</w:t>
      </w:r>
      <w:proofErr w:type="spellEnd"/>
      <w:r w:rsidRPr="009607AA">
        <w:rPr>
          <w:bCs/>
        </w:rPr>
        <w:t xml:space="preserve"> </w:t>
      </w:r>
      <w:proofErr w:type="spellStart"/>
      <w:r w:rsidRPr="009607AA">
        <w:rPr>
          <w:bCs/>
        </w:rPr>
        <w:t>coeficient</w:t>
      </w:r>
      <w:r>
        <w:rPr>
          <w:bCs/>
        </w:rPr>
        <w:t>ul</w:t>
      </w:r>
      <w:proofErr w:type="spellEnd"/>
      <w:r w:rsidRPr="009607AA">
        <w:rPr>
          <w:bCs/>
        </w:rPr>
        <w:t xml:space="preserve"> de </w:t>
      </w:r>
      <w:proofErr w:type="spellStart"/>
      <w:r w:rsidRPr="009607AA">
        <w:rPr>
          <w:bCs/>
        </w:rPr>
        <w:t>performanță</w:t>
      </w:r>
      <w:proofErr w:type="spellEnd"/>
      <w:r w:rsidRPr="009607AA">
        <w:rPr>
          <w:bCs/>
        </w:rPr>
        <w:t xml:space="preserve"> </w:t>
      </w:r>
      <w:proofErr w:type="spellStart"/>
      <w:r w:rsidRPr="009607AA">
        <w:rPr>
          <w:bCs/>
        </w:rPr>
        <w:t>în</w:t>
      </w:r>
      <w:proofErr w:type="spellEnd"/>
      <w:r w:rsidRPr="009607AA">
        <w:rPr>
          <w:bCs/>
        </w:rPr>
        <w:t xml:space="preserve"> </w:t>
      </w:r>
      <w:proofErr w:type="spellStart"/>
      <w:r w:rsidRPr="009607AA">
        <w:rPr>
          <w:bCs/>
        </w:rPr>
        <w:t>conformitate</w:t>
      </w:r>
      <w:proofErr w:type="spellEnd"/>
      <w:r w:rsidRPr="009607AA">
        <w:rPr>
          <w:bCs/>
        </w:rPr>
        <w:t xml:space="preserve"> cu </w:t>
      </w:r>
      <w:proofErr w:type="spellStart"/>
      <w:r w:rsidRPr="009607AA">
        <w:rPr>
          <w:bCs/>
        </w:rPr>
        <w:t>prevederile</w:t>
      </w:r>
      <w:proofErr w:type="spellEnd"/>
      <w:r w:rsidRPr="009607AA">
        <w:rPr>
          <w:bCs/>
        </w:rPr>
        <w:t xml:space="preserve"> </w:t>
      </w:r>
      <w:proofErr w:type="spellStart"/>
      <w:r w:rsidRPr="009607AA">
        <w:rPr>
          <w:bCs/>
        </w:rPr>
        <w:t>Directivei</w:t>
      </w:r>
      <w:proofErr w:type="spellEnd"/>
      <w:r w:rsidRPr="009607AA">
        <w:rPr>
          <w:bCs/>
        </w:rPr>
        <w:t xml:space="preserve"> (UE) 2018/2001 </w:t>
      </w:r>
      <w:proofErr w:type="spellStart"/>
      <w:r w:rsidRPr="009607AA">
        <w:rPr>
          <w:bCs/>
        </w:rPr>
        <w:t>pentru</w:t>
      </w:r>
      <w:proofErr w:type="spellEnd"/>
      <w:r w:rsidRPr="009607AA">
        <w:rPr>
          <w:bCs/>
        </w:rPr>
        <w:t xml:space="preserve"> </w:t>
      </w:r>
      <w:proofErr w:type="spellStart"/>
      <w:r w:rsidRPr="009607AA">
        <w:rPr>
          <w:bCs/>
        </w:rPr>
        <w:t>promovarea</w:t>
      </w:r>
      <w:proofErr w:type="spellEnd"/>
      <w:r w:rsidRPr="009607AA">
        <w:rPr>
          <w:bCs/>
        </w:rPr>
        <w:t xml:space="preserve"> </w:t>
      </w:r>
      <w:proofErr w:type="spellStart"/>
      <w:r w:rsidRPr="009607AA">
        <w:rPr>
          <w:bCs/>
        </w:rPr>
        <w:t>utilizării</w:t>
      </w:r>
      <w:proofErr w:type="spellEnd"/>
      <w:r w:rsidRPr="009607AA">
        <w:rPr>
          <w:bCs/>
        </w:rPr>
        <w:t xml:space="preserve"> </w:t>
      </w:r>
      <w:proofErr w:type="spellStart"/>
      <w:r w:rsidRPr="009607AA">
        <w:rPr>
          <w:bCs/>
        </w:rPr>
        <w:t>energiei</w:t>
      </w:r>
      <w:proofErr w:type="spellEnd"/>
      <w:r w:rsidRPr="009607AA">
        <w:rPr>
          <w:bCs/>
        </w:rPr>
        <w:t xml:space="preserve"> din </w:t>
      </w:r>
      <w:proofErr w:type="spellStart"/>
      <w:r w:rsidRPr="009607AA">
        <w:rPr>
          <w:bCs/>
        </w:rPr>
        <w:t>surse</w:t>
      </w:r>
      <w:proofErr w:type="spellEnd"/>
      <w:r w:rsidRPr="009607AA">
        <w:rPr>
          <w:bCs/>
        </w:rPr>
        <w:t xml:space="preserve"> </w:t>
      </w:r>
      <w:proofErr w:type="spellStart"/>
      <w:r w:rsidRPr="009607AA">
        <w:rPr>
          <w:bCs/>
        </w:rPr>
        <w:t>regenerabile</w:t>
      </w:r>
      <w:proofErr w:type="spellEnd"/>
      <w:r w:rsidRPr="009607AA">
        <w:rPr>
          <w:bCs/>
        </w:rPr>
        <w:t xml:space="preserve"> de </w:t>
      </w:r>
      <w:proofErr w:type="spellStart"/>
      <w:r w:rsidRPr="009607AA">
        <w:rPr>
          <w:bCs/>
        </w:rPr>
        <w:t>energie</w:t>
      </w:r>
      <w:proofErr w:type="spellEnd"/>
      <w:r w:rsidRPr="009607AA">
        <w:rPr>
          <w:bCs/>
        </w:rPr>
        <w:t xml:space="preserve"> (</w:t>
      </w:r>
      <w:proofErr w:type="spellStart"/>
      <w:r w:rsidRPr="009607AA">
        <w:rPr>
          <w:bCs/>
        </w:rPr>
        <w:t>Anexa</w:t>
      </w:r>
      <w:proofErr w:type="spellEnd"/>
      <w:r w:rsidRPr="009607AA">
        <w:rPr>
          <w:bCs/>
        </w:rPr>
        <w:t xml:space="preserve"> 7), </w:t>
      </w:r>
      <w:proofErr w:type="spellStart"/>
      <w:r w:rsidRPr="009607AA">
        <w:rPr>
          <w:bCs/>
        </w:rPr>
        <w:t>versiunea</w:t>
      </w:r>
      <w:proofErr w:type="spellEnd"/>
      <w:r w:rsidRPr="009607AA">
        <w:rPr>
          <w:bCs/>
        </w:rPr>
        <w:t xml:space="preserve"> </w:t>
      </w:r>
      <w:r w:rsidR="007F7438">
        <w:rPr>
          <w:bCs/>
        </w:rPr>
        <w:t>consolidate.</w:t>
      </w:r>
    </w:p>
    <w:p w14:paraId="16F356F9" w14:textId="2E9FDB93" w:rsidR="001D782E" w:rsidRPr="007F7438" w:rsidRDefault="001D782E" w:rsidP="007F7438">
      <w:pPr>
        <w:jc w:val="both"/>
        <w:rPr>
          <w:rStyle w:val="slitbdy"/>
          <w:rFonts w:eastAsia="Calibri"/>
          <w:color w:val="000000"/>
          <w:bdr w:val="none" w:sz="0" w:space="0" w:color="auto" w:frame="1"/>
          <w:shd w:val="clear" w:color="auto" w:fill="FFFFFF"/>
        </w:rPr>
      </w:pPr>
      <w:bookmarkStart w:id="16" w:name="_Hlk151620744"/>
      <w:r>
        <w:rPr>
          <w:rFonts w:eastAsia="Calibri"/>
          <w:b/>
          <w:bCs/>
          <w:iCs/>
        </w:rPr>
        <w:t xml:space="preserve">E. </w:t>
      </w:r>
      <w:r w:rsidR="00532C03" w:rsidRPr="001D782E">
        <w:rPr>
          <w:rFonts w:eastAsia="Calibri"/>
          <w:b/>
          <w:bCs/>
          <w:iCs/>
        </w:rPr>
        <w:t>Î</w:t>
      </w:r>
      <w:r w:rsidR="00524F12" w:rsidRPr="001D782E">
        <w:rPr>
          <w:rFonts w:eastAsia="Calibri"/>
          <w:b/>
          <w:bCs/>
          <w:iCs/>
        </w:rPr>
        <w:t xml:space="preserve">mi </w:t>
      </w:r>
      <w:r w:rsidR="00524F12" w:rsidRPr="001D782E">
        <w:rPr>
          <w:rFonts w:cstheme="minorHAnsi"/>
          <w:b/>
          <w:iCs/>
          <w:lang w:eastAsia="sk-SK"/>
        </w:rPr>
        <w:t>exprim</w:t>
      </w:r>
      <w:r w:rsidR="00524F12" w:rsidRPr="001D782E">
        <w:rPr>
          <w:rFonts w:eastAsia="Calibri"/>
          <w:b/>
          <w:bCs/>
          <w:iCs/>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6"/>
      <w:bookmarkEnd w:id="14"/>
    </w:p>
    <w:p w14:paraId="01C8EF16" w14:textId="06F677D8" w:rsidR="001D782E" w:rsidRPr="007F7438" w:rsidRDefault="001D782E" w:rsidP="001D782E">
      <w:pPr>
        <w:pStyle w:val="ListParagraph"/>
        <w:ind w:left="0"/>
        <w:jc w:val="both"/>
        <w:rPr>
          <w:rFonts w:cstheme="minorHAnsi"/>
          <w:b/>
          <w:lang w:val="ro-RO"/>
        </w:rPr>
      </w:pPr>
      <w:r>
        <w:rPr>
          <w:rStyle w:val="slitbdy"/>
          <w:rFonts w:cstheme="minorHAnsi"/>
          <w:bdr w:val="none" w:sz="0" w:space="0" w:color="auto" w:frame="1"/>
          <w:shd w:val="clear" w:color="auto" w:fill="FFFFFF"/>
          <w:lang w:val="ro-RO"/>
        </w:rPr>
        <w:t xml:space="preserve">F. </w:t>
      </w:r>
      <w:r w:rsidR="00780B30" w:rsidRPr="00AF0871">
        <w:rPr>
          <w:rFonts w:cstheme="minorHAnsi"/>
          <w:b/>
          <w:lang w:val="ro-RO"/>
        </w:rPr>
        <w:t>Declar că am luat la cunoștință că în etapa de contractare am obligația să fac dovada tuturor celor declarate prin prezenta Declarație, sub sancțiunea respingerii cererii de finanțare.</w:t>
      </w:r>
    </w:p>
    <w:p w14:paraId="26CB558E" w14:textId="61918529" w:rsidR="00E1534E" w:rsidRPr="00217AAF" w:rsidRDefault="001D782E" w:rsidP="001D782E">
      <w:pPr>
        <w:pStyle w:val="ListParagraph"/>
        <w:ind w:left="0"/>
        <w:jc w:val="both"/>
        <w:rPr>
          <w:rFonts w:ascii="Calibri" w:eastAsia="Times New Roman" w:hAnsi="Calibri" w:cs="Calibri"/>
          <w:b/>
          <w:lang w:val="ro-RO"/>
        </w:rPr>
      </w:pPr>
      <w:r>
        <w:rPr>
          <w:rFonts w:ascii="Calibri" w:eastAsia="Times New Roman" w:hAnsi="Calibri" w:cs="Calibri"/>
          <w:b/>
          <w:lang w:val="ro-RO"/>
        </w:rPr>
        <w:t>G.</w:t>
      </w:r>
      <w:r w:rsidR="00E1534E" w:rsidRPr="001426FB">
        <w:rPr>
          <w:rFonts w:ascii="Calibri" w:eastAsia="Times New Roman" w:hAnsi="Calibri" w:cs="Calibri"/>
          <w:b/>
          <w:lang w:val="ro-RO"/>
        </w:rPr>
        <w:t xml:space="preserve">Declar că sunt pe deplin autorizat să semnez această declaraţie în numele </w:t>
      </w:r>
      <w:r w:rsidR="00E1534E" w:rsidRPr="001426FB">
        <w:rPr>
          <w:rFonts w:ascii="Calibri" w:eastAsia="Times New Roman" w:hAnsi="Calibri" w:cs="Calibri"/>
          <w:lang w:val="ro-RO"/>
        </w:rPr>
        <w:t xml:space="preserve">&lt;denumire </w:t>
      </w:r>
      <w:r w:rsidR="00E1534E" w:rsidRPr="001426FB">
        <w:rPr>
          <w:rFonts w:ascii="Calibri" w:eastAsia="Times New Roman" w:hAnsi="Calibri" w:cs="Calibri"/>
          <w:shd w:val="clear" w:color="auto" w:fill="B2B2B2"/>
          <w:lang w:val="ro-RO"/>
        </w:rPr>
        <w:t>entitate juridica</w:t>
      </w:r>
      <w:r w:rsidR="00E1534E" w:rsidRPr="001426FB">
        <w:rPr>
          <w:rFonts w:ascii="Calibri" w:eastAsia="Times New Roman" w:hAnsi="Calibri" w:cs="Calibri"/>
          <w:lang w:val="ro-RO"/>
        </w:rPr>
        <w:t>&gt;</w:t>
      </w:r>
      <w:r w:rsidR="00E1534E" w:rsidRPr="001426FB">
        <w:rPr>
          <w:rFonts w:ascii="Calibri" w:eastAsia="Times New Roman" w:hAnsi="Calibri" w:cs="Calibri"/>
          <w:b/>
          <w:lang w:val="ro-RO"/>
        </w:rPr>
        <w:t>.</w:t>
      </w: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052C08A5"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w:t>
      </w:r>
    </w:p>
    <w:p w14:paraId="055459B1"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Semnătură </w:t>
      </w:r>
    </w:p>
    <w:p w14:paraId="767E69AB" w14:textId="423D5876" w:rsidR="00C730B1" w:rsidRPr="007F7438" w:rsidRDefault="00E1534E" w:rsidP="007F7438">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Dată (zz/ll/aaaa) </w:t>
      </w:r>
    </w:p>
    <w:sectPr w:rsidR="00C730B1" w:rsidRPr="007F743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92596" w14:textId="77777777" w:rsidR="00B65094" w:rsidRDefault="00B65094" w:rsidP="00E3192A">
      <w:pPr>
        <w:spacing w:after="0" w:line="240" w:lineRule="auto"/>
      </w:pPr>
      <w:r>
        <w:separator/>
      </w:r>
    </w:p>
  </w:endnote>
  <w:endnote w:type="continuationSeparator" w:id="0">
    <w:p w14:paraId="7126E265" w14:textId="77777777" w:rsidR="00B65094" w:rsidRDefault="00B65094"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F1377" w14:textId="77777777" w:rsidR="00B65094" w:rsidRDefault="00B65094" w:rsidP="00E3192A">
      <w:pPr>
        <w:spacing w:after="0" w:line="240" w:lineRule="auto"/>
      </w:pPr>
      <w:r>
        <w:separator/>
      </w:r>
    </w:p>
  </w:footnote>
  <w:footnote w:type="continuationSeparator" w:id="0">
    <w:p w14:paraId="39587473" w14:textId="77777777" w:rsidR="00B65094" w:rsidRDefault="00B65094"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6EDB1" w14:textId="6E31F25E" w:rsidR="00E3192A" w:rsidRPr="00E3192A" w:rsidRDefault="00744EDA" w:rsidP="00E3192A">
    <w:pPr>
      <w:spacing w:after="0" w:line="240" w:lineRule="auto"/>
      <w:jc w:val="right"/>
      <w:rPr>
        <w:rFonts w:ascii="Calibri" w:eastAsia="Trebuchet MS" w:hAnsi="Calibri" w:cs="Calibri"/>
        <w:b/>
        <w:color w:val="0070C0"/>
        <w:sz w:val="20"/>
        <w:szCs w:val="20"/>
      </w:rPr>
    </w:pPr>
    <w:r w:rsidRPr="00744EDA">
      <w:rPr>
        <w:rFonts w:ascii="Calibri" w:eastAsia="Calibri" w:hAnsi="Calibri" w:cs="Calibri"/>
        <w:noProof/>
      </w:rPr>
      <w:drawing>
        <wp:inline distT="0" distB="0" distL="0" distR="0" wp14:anchorId="055BAC36" wp14:editId="28EA4E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6"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8" w15:restartNumberingAfterBreak="0">
    <w:nsid w:val="363851B4"/>
    <w:multiLevelType w:val="hybridMultilevel"/>
    <w:tmpl w:val="C1CAD92C"/>
    <w:lvl w:ilvl="0" w:tplc="58DC6F4A">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56747AAA"/>
    <w:multiLevelType w:val="hybridMultilevel"/>
    <w:tmpl w:val="1F8CBC98"/>
    <w:lvl w:ilvl="0" w:tplc="B9CE96F4">
      <w:start w:val="17"/>
      <w:numFmt w:val="decimal"/>
      <w:lvlText w:val="%1)"/>
      <w:lvlJc w:val="left"/>
      <w:pPr>
        <w:ind w:left="1080" w:hanging="360"/>
      </w:pPr>
      <w:rPr>
        <w:rFonts w:hint="default"/>
        <w:b/>
      </w:rPr>
    </w:lvl>
    <w:lvl w:ilvl="1" w:tplc="9B06BC9A">
      <w:start w:val="1"/>
      <w:numFmt w:val="lowerLetter"/>
      <w:lvlText w:val="%2."/>
      <w:lvlJc w:val="left"/>
      <w:pPr>
        <w:ind w:left="1800" w:hanging="360"/>
      </w:pPr>
    </w:lvl>
    <w:lvl w:ilvl="2" w:tplc="D0D2AA34">
      <w:start w:val="1"/>
      <w:numFmt w:val="lowerRoman"/>
      <w:lvlText w:val="%3."/>
      <w:lvlJc w:val="right"/>
      <w:pPr>
        <w:ind w:left="2520" w:hanging="180"/>
      </w:pPr>
    </w:lvl>
    <w:lvl w:ilvl="3" w:tplc="1B32B49C">
      <w:start w:val="1"/>
      <w:numFmt w:val="decimal"/>
      <w:lvlText w:val="%4."/>
      <w:lvlJc w:val="left"/>
      <w:pPr>
        <w:ind w:left="3240" w:hanging="360"/>
      </w:pPr>
    </w:lvl>
    <w:lvl w:ilvl="4" w:tplc="6574AF02">
      <w:start w:val="1"/>
      <w:numFmt w:val="lowerLetter"/>
      <w:lvlText w:val="%5."/>
      <w:lvlJc w:val="left"/>
      <w:pPr>
        <w:ind w:left="3960" w:hanging="360"/>
      </w:pPr>
    </w:lvl>
    <w:lvl w:ilvl="5" w:tplc="61325904">
      <w:start w:val="1"/>
      <w:numFmt w:val="lowerRoman"/>
      <w:lvlText w:val="%6."/>
      <w:lvlJc w:val="right"/>
      <w:pPr>
        <w:ind w:left="4680" w:hanging="180"/>
      </w:pPr>
    </w:lvl>
    <w:lvl w:ilvl="6" w:tplc="4928E57C">
      <w:start w:val="1"/>
      <w:numFmt w:val="decimal"/>
      <w:lvlText w:val="%7."/>
      <w:lvlJc w:val="left"/>
      <w:pPr>
        <w:ind w:left="5400" w:hanging="360"/>
      </w:pPr>
    </w:lvl>
    <w:lvl w:ilvl="7" w:tplc="460CA54A">
      <w:start w:val="1"/>
      <w:numFmt w:val="lowerLetter"/>
      <w:lvlText w:val="%8."/>
      <w:lvlJc w:val="left"/>
      <w:pPr>
        <w:ind w:left="6120" w:hanging="360"/>
      </w:pPr>
    </w:lvl>
    <w:lvl w:ilvl="8" w:tplc="B978BF44">
      <w:start w:val="1"/>
      <w:numFmt w:val="lowerRoman"/>
      <w:lvlText w:val="%9."/>
      <w:lvlJc w:val="right"/>
      <w:pPr>
        <w:ind w:left="6840" w:hanging="180"/>
      </w:pPr>
    </w:lvl>
  </w:abstractNum>
  <w:abstractNum w:abstractNumId="13"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4"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180"/>
        </w:tabs>
        <w:ind w:left="198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9"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7"/>
  </w:num>
  <w:num w:numId="2" w16cid:durableId="750003399">
    <w:abstractNumId w:val="18"/>
  </w:num>
  <w:num w:numId="3" w16cid:durableId="1649018284">
    <w:abstractNumId w:val="15"/>
  </w:num>
  <w:num w:numId="4" w16cid:durableId="1511338330">
    <w:abstractNumId w:val="10"/>
  </w:num>
  <w:num w:numId="5" w16cid:durableId="940338899">
    <w:abstractNumId w:val="0"/>
  </w:num>
  <w:num w:numId="6" w16cid:durableId="559025007">
    <w:abstractNumId w:val="4"/>
  </w:num>
  <w:num w:numId="7" w16cid:durableId="1110079390">
    <w:abstractNumId w:val="20"/>
  </w:num>
  <w:num w:numId="8" w16cid:durableId="210969802">
    <w:abstractNumId w:val="13"/>
  </w:num>
  <w:num w:numId="9" w16cid:durableId="1471166216">
    <w:abstractNumId w:val="6"/>
  </w:num>
  <w:num w:numId="10" w16cid:durableId="1574663573">
    <w:abstractNumId w:val="19"/>
  </w:num>
  <w:num w:numId="11" w16cid:durableId="1437604474">
    <w:abstractNumId w:val="14"/>
  </w:num>
  <w:num w:numId="12" w16cid:durableId="1958684415">
    <w:abstractNumId w:val="11"/>
  </w:num>
  <w:num w:numId="13" w16cid:durableId="136578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7"/>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6"/>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161119">
    <w:abstractNumId w:val="5"/>
  </w:num>
  <w:num w:numId="21" w16cid:durableId="1131944805">
    <w:abstractNumId w:val="8"/>
  </w:num>
  <w:num w:numId="22" w16cid:durableId="29518471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indusa Bordeianu">
    <w15:presenceInfo w15:providerId="Windows Live" w15:userId="778f1bfc3c72d3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31B0A"/>
    <w:rsid w:val="000336E5"/>
    <w:rsid w:val="00045525"/>
    <w:rsid w:val="0004562C"/>
    <w:rsid w:val="00053EC4"/>
    <w:rsid w:val="000554CB"/>
    <w:rsid w:val="00056D74"/>
    <w:rsid w:val="0006295A"/>
    <w:rsid w:val="00070BA9"/>
    <w:rsid w:val="00072E04"/>
    <w:rsid w:val="0008281D"/>
    <w:rsid w:val="0008466C"/>
    <w:rsid w:val="00087DDF"/>
    <w:rsid w:val="00096FE4"/>
    <w:rsid w:val="000B4EE0"/>
    <w:rsid w:val="000C3761"/>
    <w:rsid w:val="000C3E91"/>
    <w:rsid w:val="000D3646"/>
    <w:rsid w:val="00103355"/>
    <w:rsid w:val="00105AF0"/>
    <w:rsid w:val="00105BC2"/>
    <w:rsid w:val="00113EA7"/>
    <w:rsid w:val="001426FB"/>
    <w:rsid w:val="00142A15"/>
    <w:rsid w:val="00146CB9"/>
    <w:rsid w:val="00151920"/>
    <w:rsid w:val="00152CA0"/>
    <w:rsid w:val="001671C5"/>
    <w:rsid w:val="00193A6A"/>
    <w:rsid w:val="0019481F"/>
    <w:rsid w:val="00194B51"/>
    <w:rsid w:val="00194C99"/>
    <w:rsid w:val="001A1578"/>
    <w:rsid w:val="001A5008"/>
    <w:rsid w:val="001B407B"/>
    <w:rsid w:val="001C0D60"/>
    <w:rsid w:val="001C2FA9"/>
    <w:rsid w:val="001C5AE8"/>
    <w:rsid w:val="001D782E"/>
    <w:rsid w:val="001E62FB"/>
    <w:rsid w:val="001E6D2E"/>
    <w:rsid w:val="001F437F"/>
    <w:rsid w:val="00212120"/>
    <w:rsid w:val="00217AAF"/>
    <w:rsid w:val="00232FC6"/>
    <w:rsid w:val="002609BF"/>
    <w:rsid w:val="0026441F"/>
    <w:rsid w:val="00264F8B"/>
    <w:rsid w:val="00283AC0"/>
    <w:rsid w:val="00286782"/>
    <w:rsid w:val="00297CE1"/>
    <w:rsid w:val="002A1FEF"/>
    <w:rsid w:val="002B42C2"/>
    <w:rsid w:val="002B68FD"/>
    <w:rsid w:val="002D0028"/>
    <w:rsid w:val="002E19A6"/>
    <w:rsid w:val="002E5D39"/>
    <w:rsid w:val="002E6D7D"/>
    <w:rsid w:val="00321B2F"/>
    <w:rsid w:val="00327971"/>
    <w:rsid w:val="0033798A"/>
    <w:rsid w:val="0035069B"/>
    <w:rsid w:val="00360C01"/>
    <w:rsid w:val="003617C7"/>
    <w:rsid w:val="00365C52"/>
    <w:rsid w:val="003666A8"/>
    <w:rsid w:val="00376109"/>
    <w:rsid w:val="003828C8"/>
    <w:rsid w:val="00394AFC"/>
    <w:rsid w:val="003A388E"/>
    <w:rsid w:val="003B6CD3"/>
    <w:rsid w:val="003E4AF9"/>
    <w:rsid w:val="003E5D11"/>
    <w:rsid w:val="003F5957"/>
    <w:rsid w:val="0040672D"/>
    <w:rsid w:val="00411115"/>
    <w:rsid w:val="00416F6E"/>
    <w:rsid w:val="00423AC0"/>
    <w:rsid w:val="00425051"/>
    <w:rsid w:val="004560CE"/>
    <w:rsid w:val="0046475D"/>
    <w:rsid w:val="00464919"/>
    <w:rsid w:val="0046536B"/>
    <w:rsid w:val="00465BA5"/>
    <w:rsid w:val="00470CE2"/>
    <w:rsid w:val="00482634"/>
    <w:rsid w:val="0048532A"/>
    <w:rsid w:val="0049472C"/>
    <w:rsid w:val="00494DBA"/>
    <w:rsid w:val="004A621D"/>
    <w:rsid w:val="004A6580"/>
    <w:rsid w:val="004B0763"/>
    <w:rsid w:val="004D3811"/>
    <w:rsid w:val="004D62C3"/>
    <w:rsid w:val="004E16D3"/>
    <w:rsid w:val="004E37B3"/>
    <w:rsid w:val="004F6634"/>
    <w:rsid w:val="004F6B15"/>
    <w:rsid w:val="00502108"/>
    <w:rsid w:val="005053CA"/>
    <w:rsid w:val="00510546"/>
    <w:rsid w:val="00524F12"/>
    <w:rsid w:val="00527C73"/>
    <w:rsid w:val="00532C03"/>
    <w:rsid w:val="00535FC3"/>
    <w:rsid w:val="00542368"/>
    <w:rsid w:val="00550115"/>
    <w:rsid w:val="00557BAA"/>
    <w:rsid w:val="00566F8C"/>
    <w:rsid w:val="00596212"/>
    <w:rsid w:val="005A0F95"/>
    <w:rsid w:val="005A21A8"/>
    <w:rsid w:val="005C05C4"/>
    <w:rsid w:val="005C6852"/>
    <w:rsid w:val="0060384F"/>
    <w:rsid w:val="00605462"/>
    <w:rsid w:val="0061426A"/>
    <w:rsid w:val="00634154"/>
    <w:rsid w:val="0064404C"/>
    <w:rsid w:val="006506F2"/>
    <w:rsid w:val="0065315A"/>
    <w:rsid w:val="006667E7"/>
    <w:rsid w:val="006766FE"/>
    <w:rsid w:val="0068666F"/>
    <w:rsid w:val="006A3338"/>
    <w:rsid w:val="006A7115"/>
    <w:rsid w:val="006C071B"/>
    <w:rsid w:val="006E4FCE"/>
    <w:rsid w:val="006E797A"/>
    <w:rsid w:val="00702098"/>
    <w:rsid w:val="00725149"/>
    <w:rsid w:val="00733000"/>
    <w:rsid w:val="00735D93"/>
    <w:rsid w:val="00736862"/>
    <w:rsid w:val="00744EDA"/>
    <w:rsid w:val="007465CD"/>
    <w:rsid w:val="00751773"/>
    <w:rsid w:val="0075292C"/>
    <w:rsid w:val="0076182E"/>
    <w:rsid w:val="00774E30"/>
    <w:rsid w:val="00780B30"/>
    <w:rsid w:val="00782C86"/>
    <w:rsid w:val="00795BB6"/>
    <w:rsid w:val="007A5377"/>
    <w:rsid w:val="007B27C8"/>
    <w:rsid w:val="007B37EE"/>
    <w:rsid w:val="007C1036"/>
    <w:rsid w:val="007E11D6"/>
    <w:rsid w:val="007E2E70"/>
    <w:rsid w:val="007F0B3C"/>
    <w:rsid w:val="007F7438"/>
    <w:rsid w:val="00803868"/>
    <w:rsid w:val="00805253"/>
    <w:rsid w:val="008070F8"/>
    <w:rsid w:val="0081219F"/>
    <w:rsid w:val="0081268A"/>
    <w:rsid w:val="00816626"/>
    <w:rsid w:val="008273BA"/>
    <w:rsid w:val="00831E39"/>
    <w:rsid w:val="00852B00"/>
    <w:rsid w:val="00861ADC"/>
    <w:rsid w:val="00865892"/>
    <w:rsid w:val="008774DE"/>
    <w:rsid w:val="00880FA9"/>
    <w:rsid w:val="00891581"/>
    <w:rsid w:val="0089662A"/>
    <w:rsid w:val="008A3C66"/>
    <w:rsid w:val="008A493B"/>
    <w:rsid w:val="008A6C49"/>
    <w:rsid w:val="008C2F97"/>
    <w:rsid w:val="008C3BF2"/>
    <w:rsid w:val="008D4349"/>
    <w:rsid w:val="008D7421"/>
    <w:rsid w:val="008D7BB2"/>
    <w:rsid w:val="008E10B4"/>
    <w:rsid w:val="008E5FAC"/>
    <w:rsid w:val="009021D0"/>
    <w:rsid w:val="00925B07"/>
    <w:rsid w:val="00927410"/>
    <w:rsid w:val="00930058"/>
    <w:rsid w:val="00941D5C"/>
    <w:rsid w:val="00946F6A"/>
    <w:rsid w:val="00950D7B"/>
    <w:rsid w:val="00952646"/>
    <w:rsid w:val="00955995"/>
    <w:rsid w:val="009607AA"/>
    <w:rsid w:val="00970186"/>
    <w:rsid w:val="00984785"/>
    <w:rsid w:val="00991702"/>
    <w:rsid w:val="009D7127"/>
    <w:rsid w:val="009F498D"/>
    <w:rsid w:val="009F5732"/>
    <w:rsid w:val="009F72CC"/>
    <w:rsid w:val="00A00C39"/>
    <w:rsid w:val="00A179B0"/>
    <w:rsid w:val="00A249B3"/>
    <w:rsid w:val="00A305A1"/>
    <w:rsid w:val="00A51544"/>
    <w:rsid w:val="00A54CF9"/>
    <w:rsid w:val="00A55FC4"/>
    <w:rsid w:val="00A651BE"/>
    <w:rsid w:val="00A94683"/>
    <w:rsid w:val="00A94C00"/>
    <w:rsid w:val="00A94F0E"/>
    <w:rsid w:val="00AA0723"/>
    <w:rsid w:val="00AB5293"/>
    <w:rsid w:val="00AB76F2"/>
    <w:rsid w:val="00AB772B"/>
    <w:rsid w:val="00AC65CF"/>
    <w:rsid w:val="00AE012C"/>
    <w:rsid w:val="00AF0871"/>
    <w:rsid w:val="00AF7D78"/>
    <w:rsid w:val="00AF7F23"/>
    <w:rsid w:val="00B00B48"/>
    <w:rsid w:val="00B055E6"/>
    <w:rsid w:val="00B432E1"/>
    <w:rsid w:val="00B46FE3"/>
    <w:rsid w:val="00B51FAB"/>
    <w:rsid w:val="00B543B5"/>
    <w:rsid w:val="00B65094"/>
    <w:rsid w:val="00B7085B"/>
    <w:rsid w:val="00B81AC6"/>
    <w:rsid w:val="00B86A4D"/>
    <w:rsid w:val="00B94070"/>
    <w:rsid w:val="00BB6B6A"/>
    <w:rsid w:val="00BC2F42"/>
    <w:rsid w:val="00BF3BAD"/>
    <w:rsid w:val="00BF452D"/>
    <w:rsid w:val="00BF5B36"/>
    <w:rsid w:val="00C05115"/>
    <w:rsid w:val="00C3319A"/>
    <w:rsid w:val="00C36117"/>
    <w:rsid w:val="00C43E37"/>
    <w:rsid w:val="00C616B9"/>
    <w:rsid w:val="00C6622B"/>
    <w:rsid w:val="00C730B1"/>
    <w:rsid w:val="00C80055"/>
    <w:rsid w:val="00C908BF"/>
    <w:rsid w:val="00CB2619"/>
    <w:rsid w:val="00CB44EE"/>
    <w:rsid w:val="00CC274F"/>
    <w:rsid w:val="00CC3954"/>
    <w:rsid w:val="00CD155A"/>
    <w:rsid w:val="00CD2920"/>
    <w:rsid w:val="00CD2B62"/>
    <w:rsid w:val="00CE1B92"/>
    <w:rsid w:val="00CE7582"/>
    <w:rsid w:val="00CF5EAF"/>
    <w:rsid w:val="00CF72CB"/>
    <w:rsid w:val="00D005C1"/>
    <w:rsid w:val="00D02BF5"/>
    <w:rsid w:val="00D10422"/>
    <w:rsid w:val="00D10FAE"/>
    <w:rsid w:val="00D258BF"/>
    <w:rsid w:val="00D37C24"/>
    <w:rsid w:val="00D43824"/>
    <w:rsid w:val="00D52C61"/>
    <w:rsid w:val="00D54498"/>
    <w:rsid w:val="00D57888"/>
    <w:rsid w:val="00D628D4"/>
    <w:rsid w:val="00D7151D"/>
    <w:rsid w:val="00D820EC"/>
    <w:rsid w:val="00D82750"/>
    <w:rsid w:val="00D8312B"/>
    <w:rsid w:val="00D90D15"/>
    <w:rsid w:val="00D9258F"/>
    <w:rsid w:val="00D92A49"/>
    <w:rsid w:val="00D966B4"/>
    <w:rsid w:val="00DB0988"/>
    <w:rsid w:val="00DB0F41"/>
    <w:rsid w:val="00DD33F3"/>
    <w:rsid w:val="00DD49AD"/>
    <w:rsid w:val="00DD6C61"/>
    <w:rsid w:val="00DF2570"/>
    <w:rsid w:val="00DF30EF"/>
    <w:rsid w:val="00DF783E"/>
    <w:rsid w:val="00E1534E"/>
    <w:rsid w:val="00E2215E"/>
    <w:rsid w:val="00E26546"/>
    <w:rsid w:val="00E3192A"/>
    <w:rsid w:val="00E4172D"/>
    <w:rsid w:val="00E63A9B"/>
    <w:rsid w:val="00E749F8"/>
    <w:rsid w:val="00E76F5F"/>
    <w:rsid w:val="00E77BD3"/>
    <w:rsid w:val="00E80192"/>
    <w:rsid w:val="00E84175"/>
    <w:rsid w:val="00EA5731"/>
    <w:rsid w:val="00EA779C"/>
    <w:rsid w:val="00EB377E"/>
    <w:rsid w:val="00EC2D65"/>
    <w:rsid w:val="00EC4AA4"/>
    <w:rsid w:val="00ED6D4A"/>
    <w:rsid w:val="00F05598"/>
    <w:rsid w:val="00F30D4C"/>
    <w:rsid w:val="00F45B31"/>
    <w:rsid w:val="00F53978"/>
    <w:rsid w:val="00F55829"/>
    <w:rsid w:val="00F56678"/>
    <w:rsid w:val="00F5668B"/>
    <w:rsid w:val="00F61451"/>
    <w:rsid w:val="00F935A4"/>
    <w:rsid w:val="00F9441C"/>
    <w:rsid w:val="00F96E02"/>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2818</Words>
  <Characters>16068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Brindusa Bordeianu</cp:lastModifiedBy>
  <cp:revision>36</cp:revision>
  <cp:lastPrinted>2023-12-28T14:19:00Z</cp:lastPrinted>
  <dcterms:created xsi:type="dcterms:W3CDTF">2025-02-07T08:14:00Z</dcterms:created>
  <dcterms:modified xsi:type="dcterms:W3CDTF">2025-11-10T11:17:00Z</dcterms:modified>
</cp:coreProperties>
</file>